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proofErr w:type="spellStart"/>
      <w:r w:rsidR="00FA5EFC" w:rsidRPr="00122CA0">
        <w:t>Lopinavir</w:t>
      </w:r>
      <w:proofErr w:type="spellEnd"/>
      <w:r w:rsidR="00FA5EFC" w:rsidRPr="00122CA0">
        <w:t>-</w:t>
      </w:r>
      <w:r w:rsidR="00F33645">
        <w:t>R</w:t>
      </w:r>
      <w:r w:rsidR="00FA5EFC" w:rsidRPr="00122CA0">
        <w:t xml:space="preserve">itonavir, </w:t>
      </w:r>
      <w:r w:rsidR="00FF73D1">
        <w:t xml:space="preserve">low-dose </w:t>
      </w:r>
      <w:r w:rsidR="00FA5EFC">
        <w:t>corticosteroids</w:t>
      </w:r>
      <w:r w:rsidR="00A712BC">
        <w:t xml:space="preserve">, and </w:t>
      </w:r>
      <w:proofErr w:type="spellStart"/>
      <w:r w:rsidR="00866BCB">
        <w:t>H</w:t>
      </w:r>
      <w:r w:rsidR="004D5E7E">
        <w:t>ydroxy</w:t>
      </w:r>
      <w:r w:rsidR="00A712BC">
        <w:t>chloroquine</w:t>
      </w:r>
      <w:proofErr w:type="spellEnd"/>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5AC5577C"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F10F34">
        <w:t xml:space="preserve">colchicine </w:t>
      </w:r>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w:t>
      </w:r>
      <w:r w:rsidR="00E57E3D">
        <w:t xml:space="preserve"> </w:t>
      </w:r>
      <w:r w:rsidR="00E57E3D">
        <w:rPr>
          <w:i/>
        </w:rPr>
        <w:t>vs</w:t>
      </w:r>
      <w:r w:rsidR="00E57E3D">
        <w:t xml:space="preserve"> synthetic neutralising antibodies</w:t>
      </w:r>
      <w:r w:rsidR="00194926">
        <w:t xml:space="preserve"> (REGN-COV2)</w:t>
      </w:r>
      <w:r w:rsidR="004E2570">
        <w:t xml:space="preserve">. </w:t>
      </w:r>
      <w:r w:rsidR="0076482B">
        <w:t xml:space="preserve">Separately, all participants </w:t>
      </w:r>
      <w:r w:rsidR="00194926">
        <w:t xml:space="preserve">aged 18 years or older </w:t>
      </w:r>
      <w:r w:rsidR="0076482B">
        <w:t xml:space="preserve">will be allocated to either aspirin </w:t>
      </w:r>
      <w:r w:rsidR="0076482B">
        <w:rPr>
          <w:i/>
        </w:rPr>
        <w:t xml:space="preserve">vs </w:t>
      </w:r>
      <w:r w:rsidR="0076482B">
        <w:t xml:space="preserve">control. </w:t>
      </w:r>
      <w:r w:rsidR="00AC6D9C" w:rsidRPr="0076482B">
        <w:t>The</w:t>
      </w:r>
      <w:r w:rsidR="00AC6D9C">
        <w:t xml:space="preserv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proofErr w:type="spellStart"/>
      <w:r w:rsidR="00AC7482">
        <w:t>t</w:t>
      </w:r>
      <w:r w:rsidR="00AC6D9C" w:rsidRPr="002E16AE">
        <w:t>ocilizumab</w:t>
      </w:r>
      <w:proofErr w:type="spellEnd"/>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5ADC53D2" w14:textId="77777777" w:rsidR="00122CA0" w:rsidRPr="00FF73D1" w:rsidRDefault="00122CA0" w:rsidP="00F123A0"/>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7777777"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w:t>
      </w:r>
      <w:proofErr w:type="spellStart"/>
      <w:r>
        <w:t>timepoint</w:t>
      </w:r>
      <w:proofErr w:type="spellEnd"/>
      <w:r>
        <w:t xml:space="preserve">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xml:space="preserve">, Stevens-Johnson syndrome, anaphylaxis, </w:t>
      </w:r>
      <w:proofErr w:type="gramStart"/>
      <w:r w:rsidR="000F5D4C" w:rsidRPr="00935BA5">
        <w:rPr>
          <w:szCs w:val="22"/>
        </w:rPr>
        <w:t>aplastic</w:t>
      </w:r>
      <w:proofErr w:type="gramEnd"/>
      <w:r w:rsidR="000F5D4C" w:rsidRPr="00935BA5">
        <w:rPr>
          <w:szCs w:val="22"/>
        </w:rPr>
        <w:t xml:space="preserve">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0" w:name="Signature_Page"/>
      <w:bookmarkStart w:id="1" w:name="bookmark0"/>
      <w:bookmarkStart w:id="2" w:name="_Toc481775678"/>
      <w:bookmarkStart w:id="3" w:name="_Toc224989188"/>
      <w:bookmarkStart w:id="4" w:name="_Toc225045458"/>
      <w:bookmarkStart w:id="5" w:name="_Toc224989189"/>
      <w:bookmarkStart w:id="6" w:name="_Toc225045459"/>
      <w:bookmarkStart w:id="7" w:name="_Toc221331249"/>
      <w:bookmarkStart w:id="8" w:name="_Toc221335981"/>
      <w:bookmarkStart w:id="9" w:name="_Toc221338335"/>
      <w:bookmarkStart w:id="10" w:name="_Toc221338499"/>
      <w:bookmarkStart w:id="11" w:name="_Toc221348619"/>
      <w:bookmarkStart w:id="12" w:name="_Toc221349005"/>
      <w:bookmarkStart w:id="13" w:name="_Toc221426484"/>
      <w:bookmarkStart w:id="14" w:name="_Toc221505606"/>
      <w:bookmarkStart w:id="15" w:name="_Toc221505992"/>
      <w:bookmarkStart w:id="16" w:name="_Toc2215061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0CF701AA" w14:textId="77777777" w:rsidR="00112A25" w:rsidRPr="00265B14" w:rsidRDefault="00112A25" w:rsidP="00112A25">
      <w:pPr>
        <w:jc w:val="left"/>
      </w:pP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2364887B" w14:textId="77777777" w:rsidR="00112A25" w:rsidRPr="00192DA9" w:rsidRDefault="00112A25" w:rsidP="00112A25">
      <w:pPr>
        <w:jc w:val="center"/>
        <w:rPr>
          <w:lang w:val="fr-FR"/>
        </w:rPr>
      </w:pP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6863B86D" w14:textId="1A62F8EF" w:rsidR="00112A25" w:rsidRPr="00112A25" w:rsidRDefault="00112A25" w:rsidP="00112A25">
      <w:r w:rsidRPr="00F123A0">
        <w:rPr>
          <w:b/>
        </w:rPr>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DFBAC2D" w14:textId="77777777" w:rsidR="000E63CC" w:rsidRPr="00265B14" w:rsidRDefault="000E63CC" w:rsidP="00F123A0"/>
    <w:p w14:paraId="0B08E98E" w14:textId="77777777" w:rsidR="00122CA0" w:rsidRPr="00F123A0" w:rsidRDefault="00081F42" w:rsidP="00F123A0">
      <w:pPr>
        <w:rPr>
          <w:b/>
        </w:rPr>
      </w:pPr>
      <w:r w:rsidRPr="00F123A0">
        <w:rPr>
          <w:b/>
        </w:rPr>
        <w:t>To RANDOMISE a patient, visit: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81F42" w:rsidRPr="0076144A" w14:paraId="3411DD2A" w14:textId="77777777" w:rsidTr="00081F42">
        <w:tc>
          <w:tcPr>
            <w:tcW w:w="9855" w:type="dxa"/>
            <w:shd w:val="clear" w:color="auto" w:fill="auto"/>
          </w:tcPr>
          <w:p w14:paraId="6FF4B0B1" w14:textId="77777777" w:rsidR="00081F42" w:rsidRPr="0076144A" w:rsidRDefault="00081F42" w:rsidP="00F123A0"/>
          <w:p w14:paraId="192B7AC7" w14:textId="77777777" w:rsidR="00081F42" w:rsidRPr="0076144A" w:rsidRDefault="004B76CB" w:rsidP="002E270A">
            <w:pPr>
              <w:jc w:val="center"/>
            </w:pPr>
            <w:r w:rsidRPr="0076144A">
              <w:rPr>
                <w:color w:val="000000" w:themeColor="text1"/>
                <w:sz w:val="28"/>
              </w:rPr>
              <w:t xml:space="preserve">Website: </w:t>
            </w:r>
            <w:hyperlink r:id="rId13" w:history="1">
              <w:r w:rsidR="0076144A" w:rsidRPr="0076144A">
                <w:rPr>
                  <w:rStyle w:val="Hyperlink"/>
                  <w:sz w:val="28"/>
                </w:rPr>
                <w:t>www.recoverytrial.net</w:t>
              </w:r>
            </w:hyperlink>
          </w:p>
        </w:tc>
      </w:tr>
    </w:tbl>
    <w:p w14:paraId="4C2C2096" w14:textId="77777777" w:rsidR="00540CF5" w:rsidRPr="00937536" w:rsidRDefault="00540CF5" w:rsidP="00937536"/>
    <w:p w14:paraId="3CEC2FAE" w14:textId="77777777" w:rsidR="000F3793" w:rsidRDefault="000F3793">
      <w:pPr>
        <w:autoSpaceDE/>
        <w:autoSpaceDN/>
        <w:adjustRightInd/>
        <w:contextualSpacing w:val="0"/>
        <w:jc w:val="left"/>
        <w:rPr>
          <w:b/>
        </w:rPr>
      </w:pPr>
      <w:r>
        <w:rPr>
          <w:b/>
        </w:rPr>
        <w:br w:type="page"/>
      </w:r>
    </w:p>
    <w:p w14:paraId="4BEDE90C" w14:textId="77777777" w:rsidR="004B65DD" w:rsidRPr="0076144A" w:rsidRDefault="004B65DD" w:rsidP="002E270A">
      <w:pPr>
        <w:autoSpaceDE/>
        <w:autoSpaceDN/>
        <w:adjustRightInd/>
        <w:contextualSpacing w:val="0"/>
        <w:jc w:val="left"/>
        <w:rPr>
          <w:b/>
        </w:rPr>
      </w:pPr>
      <w:r w:rsidRPr="0076144A">
        <w:rPr>
          <w:b/>
        </w:rPr>
        <w:lastRenderedPageBreak/>
        <w:t>Table of contents</w:t>
      </w:r>
    </w:p>
    <w:p w14:paraId="4B8A9A6E" w14:textId="0AF992AC" w:rsidR="00364B2E" w:rsidRDefault="005D4C15">
      <w:pPr>
        <w:pStyle w:val="TOC1"/>
        <w:rPr>
          <w:rFonts w:asciiTheme="minorHAnsi" w:hAnsiTheme="minorHAnsi" w:cstheme="minorBidi"/>
          <w:b w:val="0"/>
          <w:caps w:val="0"/>
          <w:noProof/>
          <w:color w:val="auto"/>
          <w:sz w:val="22"/>
          <w:szCs w:val="22"/>
        </w:rPr>
      </w:pPr>
      <w:r>
        <w:rPr>
          <w:bCs/>
        </w:rPr>
        <w:fldChar w:fldCharType="begin"/>
      </w:r>
      <w:r>
        <w:rPr>
          <w:bCs/>
        </w:rPr>
        <w:instrText xml:space="preserve"> TOC \o "1-2" \t "Caption,2,Style Heading 4 + Justified,4" </w:instrText>
      </w:r>
      <w:r>
        <w:rPr>
          <w:bCs/>
        </w:rPr>
        <w:fldChar w:fldCharType="separate"/>
      </w:r>
      <w:r w:rsidR="00364B2E" w:rsidRPr="006D6BF4">
        <w:rPr>
          <w:rFonts w:cs="Times New Roman"/>
          <w:noProof/>
        </w:rPr>
        <w:t>1</w:t>
      </w:r>
      <w:r w:rsidR="00364B2E">
        <w:rPr>
          <w:rFonts w:asciiTheme="minorHAnsi" w:hAnsiTheme="minorHAnsi" w:cstheme="minorBidi"/>
          <w:b w:val="0"/>
          <w:caps w:val="0"/>
          <w:noProof/>
          <w:color w:val="auto"/>
          <w:sz w:val="22"/>
          <w:szCs w:val="22"/>
        </w:rPr>
        <w:tab/>
      </w:r>
      <w:r w:rsidR="00364B2E">
        <w:rPr>
          <w:noProof/>
        </w:rPr>
        <w:t>BACKGROUND AND RATIONALE</w:t>
      </w:r>
      <w:r w:rsidR="00364B2E">
        <w:rPr>
          <w:noProof/>
        </w:rPr>
        <w:tab/>
      </w:r>
      <w:r w:rsidR="00364B2E">
        <w:rPr>
          <w:noProof/>
        </w:rPr>
        <w:fldChar w:fldCharType="begin"/>
      </w:r>
      <w:r w:rsidR="00364B2E">
        <w:rPr>
          <w:noProof/>
        </w:rPr>
        <w:instrText xml:space="preserve"> PAGEREF _Toc55114242 \h </w:instrText>
      </w:r>
      <w:r w:rsidR="00364B2E">
        <w:rPr>
          <w:noProof/>
        </w:rPr>
      </w:r>
      <w:r w:rsidR="00364B2E">
        <w:rPr>
          <w:noProof/>
        </w:rPr>
        <w:fldChar w:fldCharType="separate"/>
      </w:r>
      <w:r w:rsidR="00683BCA">
        <w:rPr>
          <w:noProof/>
        </w:rPr>
        <w:t>4</w:t>
      </w:r>
      <w:r w:rsidR="00364B2E">
        <w:rPr>
          <w:noProof/>
        </w:rPr>
        <w:fldChar w:fldCharType="end"/>
      </w:r>
    </w:p>
    <w:p w14:paraId="1F535E22" w14:textId="7BE7BA2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_Toc55114243 \h </w:instrText>
      </w:r>
      <w:r>
        <w:rPr>
          <w:noProof/>
        </w:rPr>
      </w:r>
      <w:r>
        <w:rPr>
          <w:noProof/>
        </w:rPr>
        <w:fldChar w:fldCharType="separate"/>
      </w:r>
      <w:r w:rsidR="00683BCA">
        <w:rPr>
          <w:noProof/>
        </w:rPr>
        <w:t>4</w:t>
      </w:r>
      <w:r>
        <w:rPr>
          <w:noProof/>
        </w:rPr>
        <w:fldChar w:fldCharType="end"/>
      </w:r>
    </w:p>
    <w:p w14:paraId="5C4EEE9B" w14:textId="49E2D22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_Toc55114244 \h </w:instrText>
      </w:r>
      <w:r>
        <w:rPr>
          <w:noProof/>
        </w:rPr>
      </w:r>
      <w:r>
        <w:rPr>
          <w:noProof/>
        </w:rPr>
        <w:fldChar w:fldCharType="separate"/>
      </w:r>
      <w:r w:rsidR="00683BCA">
        <w:rPr>
          <w:noProof/>
        </w:rPr>
        <w:t>4</w:t>
      </w:r>
      <w:r>
        <w:rPr>
          <w:noProof/>
        </w:rPr>
        <w:fldChar w:fldCharType="end"/>
      </w:r>
    </w:p>
    <w:p w14:paraId="5B24893F" w14:textId="42C53D0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_Toc55114245 \h </w:instrText>
      </w:r>
      <w:r>
        <w:rPr>
          <w:noProof/>
        </w:rPr>
      </w:r>
      <w:r>
        <w:rPr>
          <w:noProof/>
        </w:rPr>
        <w:fldChar w:fldCharType="separate"/>
      </w:r>
      <w:r w:rsidR="00683BCA">
        <w:rPr>
          <w:noProof/>
        </w:rPr>
        <w:t>6</w:t>
      </w:r>
      <w:r>
        <w:rPr>
          <w:noProof/>
        </w:rPr>
        <w:fldChar w:fldCharType="end"/>
      </w:r>
    </w:p>
    <w:p w14:paraId="23B22708" w14:textId="1122E6E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_Toc55114246 \h </w:instrText>
      </w:r>
      <w:r>
        <w:rPr>
          <w:noProof/>
        </w:rPr>
      </w:r>
      <w:r>
        <w:rPr>
          <w:noProof/>
        </w:rPr>
        <w:fldChar w:fldCharType="separate"/>
      </w:r>
      <w:r w:rsidR="00683BCA">
        <w:rPr>
          <w:noProof/>
        </w:rPr>
        <w:t>6</w:t>
      </w:r>
      <w:r>
        <w:rPr>
          <w:noProof/>
        </w:rPr>
        <w:fldChar w:fldCharType="end"/>
      </w:r>
    </w:p>
    <w:p w14:paraId="04901C07" w14:textId="38690FB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_Toc55114247 \h </w:instrText>
      </w:r>
      <w:r>
        <w:rPr>
          <w:noProof/>
        </w:rPr>
      </w:r>
      <w:r>
        <w:rPr>
          <w:noProof/>
        </w:rPr>
        <w:fldChar w:fldCharType="separate"/>
      </w:r>
      <w:r w:rsidR="00683BCA">
        <w:rPr>
          <w:noProof/>
        </w:rPr>
        <w:t>7</w:t>
      </w:r>
      <w:r>
        <w:rPr>
          <w:noProof/>
        </w:rPr>
        <w:fldChar w:fldCharType="end"/>
      </w:r>
    </w:p>
    <w:p w14:paraId="278FDBE9" w14:textId="530EFDE5"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_Toc55114248 \h </w:instrText>
      </w:r>
      <w:r>
        <w:rPr>
          <w:noProof/>
        </w:rPr>
      </w:r>
      <w:r>
        <w:rPr>
          <w:noProof/>
        </w:rPr>
        <w:fldChar w:fldCharType="separate"/>
      </w:r>
      <w:r w:rsidR="00683BCA">
        <w:rPr>
          <w:noProof/>
        </w:rPr>
        <w:t>7</w:t>
      </w:r>
      <w:r>
        <w:rPr>
          <w:noProof/>
        </w:rPr>
        <w:fldChar w:fldCharType="end"/>
      </w:r>
    </w:p>
    <w:p w14:paraId="54F4494B" w14:textId="069EC2E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_Toc55114249 \h </w:instrText>
      </w:r>
      <w:r>
        <w:rPr>
          <w:noProof/>
        </w:rPr>
      </w:r>
      <w:r>
        <w:rPr>
          <w:noProof/>
        </w:rPr>
        <w:fldChar w:fldCharType="separate"/>
      </w:r>
      <w:r w:rsidR="00683BCA">
        <w:rPr>
          <w:noProof/>
        </w:rPr>
        <w:t>8</w:t>
      </w:r>
      <w:r>
        <w:rPr>
          <w:noProof/>
        </w:rPr>
        <w:fldChar w:fldCharType="end"/>
      </w:r>
    </w:p>
    <w:p w14:paraId="3AAC9F4F" w14:textId="1774B42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_Toc55114250 \h </w:instrText>
      </w:r>
      <w:r>
        <w:rPr>
          <w:noProof/>
        </w:rPr>
      </w:r>
      <w:r>
        <w:rPr>
          <w:noProof/>
        </w:rPr>
        <w:fldChar w:fldCharType="separate"/>
      </w:r>
      <w:r w:rsidR="00683BCA">
        <w:rPr>
          <w:noProof/>
        </w:rPr>
        <w:t>8</w:t>
      </w:r>
      <w:r>
        <w:rPr>
          <w:noProof/>
        </w:rPr>
        <w:fldChar w:fldCharType="end"/>
      </w:r>
    </w:p>
    <w:p w14:paraId="0B68641B" w14:textId="37FF25E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_Toc55114251 \h </w:instrText>
      </w:r>
      <w:r>
        <w:rPr>
          <w:noProof/>
        </w:rPr>
      </w:r>
      <w:r>
        <w:rPr>
          <w:noProof/>
        </w:rPr>
        <w:fldChar w:fldCharType="separate"/>
      </w:r>
      <w:r w:rsidR="00683BCA">
        <w:rPr>
          <w:noProof/>
        </w:rPr>
        <w:t>9</w:t>
      </w:r>
      <w:r>
        <w:rPr>
          <w:noProof/>
        </w:rPr>
        <w:fldChar w:fldCharType="end"/>
      </w:r>
    </w:p>
    <w:p w14:paraId="3ED52172" w14:textId="5DE9955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2.5</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_Toc55114253 \h </w:instrText>
      </w:r>
      <w:r>
        <w:rPr>
          <w:noProof/>
        </w:rPr>
      </w:r>
      <w:r>
        <w:rPr>
          <w:noProof/>
        </w:rPr>
        <w:fldChar w:fldCharType="separate"/>
      </w:r>
      <w:r w:rsidR="00683BCA">
        <w:rPr>
          <w:noProof/>
        </w:rPr>
        <w:t>10</w:t>
      </w:r>
      <w:r>
        <w:rPr>
          <w:noProof/>
        </w:rPr>
        <w:fldChar w:fldCharType="end"/>
      </w:r>
    </w:p>
    <w:p w14:paraId="1170F0C0" w14:textId="24B8656F"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_Toc55114254 \h </w:instrText>
      </w:r>
      <w:r>
        <w:rPr>
          <w:noProof/>
        </w:rPr>
      </w:r>
      <w:r>
        <w:rPr>
          <w:noProof/>
        </w:rPr>
        <w:fldChar w:fldCharType="separate"/>
      </w:r>
      <w:r w:rsidR="00683BCA">
        <w:rPr>
          <w:noProof/>
        </w:rPr>
        <w:t>12</w:t>
      </w:r>
      <w:r>
        <w:rPr>
          <w:noProof/>
        </w:rPr>
        <w:fldChar w:fldCharType="end"/>
      </w:r>
    </w:p>
    <w:p w14:paraId="34D0C387" w14:textId="2522519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_Toc55114255 \h </w:instrText>
      </w:r>
      <w:r>
        <w:rPr>
          <w:noProof/>
        </w:rPr>
      </w:r>
      <w:r>
        <w:rPr>
          <w:noProof/>
        </w:rPr>
        <w:fldChar w:fldCharType="separate"/>
      </w:r>
      <w:r w:rsidR="00683BCA">
        <w:rPr>
          <w:noProof/>
        </w:rPr>
        <w:t>12</w:t>
      </w:r>
      <w:r>
        <w:rPr>
          <w:noProof/>
        </w:rPr>
        <w:fldChar w:fldCharType="end"/>
      </w:r>
    </w:p>
    <w:p w14:paraId="47E9DA59" w14:textId="3EC1E20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_Toc55114256 \h </w:instrText>
      </w:r>
      <w:r>
        <w:rPr>
          <w:noProof/>
        </w:rPr>
      </w:r>
      <w:r>
        <w:rPr>
          <w:noProof/>
        </w:rPr>
        <w:fldChar w:fldCharType="separate"/>
      </w:r>
      <w:r w:rsidR="00683BCA">
        <w:rPr>
          <w:noProof/>
        </w:rPr>
        <w:t>13</w:t>
      </w:r>
      <w:r>
        <w:rPr>
          <w:noProof/>
        </w:rPr>
        <w:fldChar w:fldCharType="end"/>
      </w:r>
    </w:p>
    <w:p w14:paraId="716A6D08" w14:textId="08F8AEE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_Toc55114257 \h </w:instrText>
      </w:r>
      <w:r>
        <w:rPr>
          <w:noProof/>
        </w:rPr>
      </w:r>
      <w:r>
        <w:rPr>
          <w:noProof/>
        </w:rPr>
        <w:fldChar w:fldCharType="separate"/>
      </w:r>
      <w:r w:rsidR="00683BCA">
        <w:rPr>
          <w:noProof/>
        </w:rPr>
        <w:t>14</w:t>
      </w:r>
      <w:r>
        <w:rPr>
          <w:noProof/>
        </w:rPr>
        <w:fldChar w:fldCharType="end"/>
      </w:r>
    </w:p>
    <w:p w14:paraId="1AE5D0E8" w14:textId="06C14A50"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_Toc55114258 \h </w:instrText>
      </w:r>
      <w:r>
        <w:rPr>
          <w:noProof/>
        </w:rPr>
      </w:r>
      <w:r>
        <w:rPr>
          <w:noProof/>
        </w:rPr>
        <w:fldChar w:fldCharType="separate"/>
      </w:r>
      <w:r w:rsidR="00683BCA">
        <w:rPr>
          <w:noProof/>
        </w:rPr>
        <w:t>14</w:t>
      </w:r>
      <w:r>
        <w:rPr>
          <w:noProof/>
        </w:rPr>
        <w:fldChar w:fldCharType="end"/>
      </w:r>
    </w:p>
    <w:p w14:paraId="7D8C17A3" w14:textId="524E647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_Toc55114259 \h </w:instrText>
      </w:r>
      <w:r>
        <w:rPr>
          <w:noProof/>
        </w:rPr>
      </w:r>
      <w:r>
        <w:rPr>
          <w:noProof/>
        </w:rPr>
        <w:fldChar w:fldCharType="separate"/>
      </w:r>
      <w:r w:rsidR="00683BCA">
        <w:rPr>
          <w:noProof/>
        </w:rPr>
        <w:t>14</w:t>
      </w:r>
      <w:r>
        <w:rPr>
          <w:noProof/>
        </w:rPr>
        <w:fldChar w:fldCharType="end"/>
      </w:r>
    </w:p>
    <w:p w14:paraId="0273D3BC" w14:textId="027D5E88"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_Toc55114260 \h </w:instrText>
      </w:r>
      <w:r>
        <w:rPr>
          <w:noProof/>
        </w:rPr>
      </w:r>
      <w:r>
        <w:rPr>
          <w:noProof/>
        </w:rPr>
        <w:fldChar w:fldCharType="separate"/>
      </w:r>
      <w:r w:rsidR="00683BCA">
        <w:rPr>
          <w:noProof/>
        </w:rPr>
        <w:t>15</w:t>
      </w:r>
      <w:r>
        <w:rPr>
          <w:noProof/>
        </w:rPr>
        <w:fldChar w:fldCharType="end"/>
      </w:r>
    </w:p>
    <w:p w14:paraId="308E8F2A" w14:textId="015F200B"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_Toc55114261 \h </w:instrText>
      </w:r>
      <w:r>
        <w:rPr>
          <w:noProof/>
        </w:rPr>
      </w:r>
      <w:r>
        <w:rPr>
          <w:noProof/>
        </w:rPr>
        <w:fldChar w:fldCharType="separate"/>
      </w:r>
      <w:r w:rsidR="00683BCA">
        <w:rPr>
          <w:noProof/>
        </w:rPr>
        <w:t>16</w:t>
      </w:r>
      <w:r>
        <w:rPr>
          <w:noProof/>
        </w:rPr>
        <w:fldChar w:fldCharType="end"/>
      </w:r>
    </w:p>
    <w:p w14:paraId="68171D1E" w14:textId="3D461AD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_Toc55114262 \h </w:instrText>
      </w:r>
      <w:r>
        <w:rPr>
          <w:noProof/>
        </w:rPr>
      </w:r>
      <w:r>
        <w:rPr>
          <w:noProof/>
        </w:rPr>
        <w:fldChar w:fldCharType="separate"/>
      </w:r>
      <w:r w:rsidR="00683BCA">
        <w:rPr>
          <w:noProof/>
        </w:rPr>
        <w:t>16</w:t>
      </w:r>
      <w:r>
        <w:rPr>
          <w:noProof/>
        </w:rPr>
        <w:fldChar w:fldCharType="end"/>
      </w:r>
    </w:p>
    <w:p w14:paraId="59C4F717" w14:textId="134F429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_Toc55114263 \h </w:instrText>
      </w:r>
      <w:r>
        <w:rPr>
          <w:noProof/>
        </w:rPr>
      </w:r>
      <w:r>
        <w:rPr>
          <w:noProof/>
        </w:rPr>
        <w:fldChar w:fldCharType="separate"/>
      </w:r>
      <w:r w:rsidR="00683BCA">
        <w:rPr>
          <w:noProof/>
        </w:rPr>
        <w:t>16</w:t>
      </w:r>
      <w:r>
        <w:rPr>
          <w:noProof/>
        </w:rPr>
        <w:fldChar w:fldCharType="end"/>
      </w:r>
    </w:p>
    <w:p w14:paraId="74481C79" w14:textId="212ADB3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_Toc55114264 \h </w:instrText>
      </w:r>
      <w:r>
        <w:rPr>
          <w:noProof/>
        </w:rPr>
      </w:r>
      <w:r>
        <w:rPr>
          <w:noProof/>
        </w:rPr>
        <w:fldChar w:fldCharType="separate"/>
      </w:r>
      <w:r w:rsidR="00683BCA">
        <w:rPr>
          <w:noProof/>
        </w:rPr>
        <w:t>17</w:t>
      </w:r>
      <w:r>
        <w:rPr>
          <w:noProof/>
        </w:rPr>
        <w:fldChar w:fldCharType="end"/>
      </w:r>
    </w:p>
    <w:p w14:paraId="0D79361C" w14:textId="4A88B9DC"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_Toc55114265 \h </w:instrText>
      </w:r>
      <w:r>
        <w:rPr>
          <w:noProof/>
        </w:rPr>
      </w:r>
      <w:r>
        <w:rPr>
          <w:noProof/>
        </w:rPr>
        <w:fldChar w:fldCharType="separate"/>
      </w:r>
      <w:r w:rsidR="00683BCA">
        <w:rPr>
          <w:noProof/>
        </w:rPr>
        <w:t>17</w:t>
      </w:r>
      <w:r>
        <w:rPr>
          <w:noProof/>
        </w:rPr>
        <w:fldChar w:fldCharType="end"/>
      </w:r>
    </w:p>
    <w:p w14:paraId="7E1D963A" w14:textId="44E5B6F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_Toc55114266 \h </w:instrText>
      </w:r>
      <w:r>
        <w:rPr>
          <w:noProof/>
        </w:rPr>
      </w:r>
      <w:r>
        <w:rPr>
          <w:noProof/>
        </w:rPr>
        <w:fldChar w:fldCharType="separate"/>
      </w:r>
      <w:r w:rsidR="00683BCA">
        <w:rPr>
          <w:noProof/>
        </w:rPr>
        <w:t>17</w:t>
      </w:r>
      <w:r>
        <w:rPr>
          <w:noProof/>
        </w:rPr>
        <w:fldChar w:fldCharType="end"/>
      </w:r>
    </w:p>
    <w:p w14:paraId="501928E7" w14:textId="5553379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_Toc55114267 \h </w:instrText>
      </w:r>
      <w:r>
        <w:rPr>
          <w:noProof/>
        </w:rPr>
      </w:r>
      <w:r>
        <w:rPr>
          <w:noProof/>
        </w:rPr>
        <w:fldChar w:fldCharType="separate"/>
      </w:r>
      <w:r w:rsidR="00683BCA">
        <w:rPr>
          <w:noProof/>
        </w:rPr>
        <w:t>18</w:t>
      </w:r>
      <w:r>
        <w:rPr>
          <w:noProof/>
        </w:rPr>
        <w:fldChar w:fldCharType="end"/>
      </w:r>
    </w:p>
    <w:p w14:paraId="70430D3E" w14:textId="286A2ED1"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_Toc55114268 \h </w:instrText>
      </w:r>
      <w:r>
        <w:rPr>
          <w:noProof/>
        </w:rPr>
      </w:r>
      <w:r>
        <w:rPr>
          <w:noProof/>
        </w:rPr>
        <w:fldChar w:fldCharType="separate"/>
      </w:r>
      <w:r w:rsidR="00683BCA">
        <w:rPr>
          <w:noProof/>
        </w:rPr>
        <w:t>18</w:t>
      </w:r>
      <w:r>
        <w:rPr>
          <w:noProof/>
        </w:rPr>
        <w:fldChar w:fldCharType="end"/>
      </w:r>
    </w:p>
    <w:p w14:paraId="575FEFDE" w14:textId="778A89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_Toc55114269 \h </w:instrText>
      </w:r>
      <w:r>
        <w:rPr>
          <w:noProof/>
        </w:rPr>
      </w:r>
      <w:r>
        <w:rPr>
          <w:noProof/>
        </w:rPr>
        <w:fldChar w:fldCharType="separate"/>
      </w:r>
      <w:r w:rsidR="00683BCA">
        <w:rPr>
          <w:noProof/>
        </w:rPr>
        <w:t>18</w:t>
      </w:r>
      <w:r>
        <w:rPr>
          <w:noProof/>
        </w:rPr>
        <w:fldChar w:fldCharType="end"/>
      </w:r>
    </w:p>
    <w:p w14:paraId="16820AAB" w14:textId="5EC659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_Toc55114270 \h </w:instrText>
      </w:r>
      <w:r>
        <w:rPr>
          <w:noProof/>
        </w:rPr>
      </w:r>
      <w:r>
        <w:rPr>
          <w:noProof/>
        </w:rPr>
        <w:fldChar w:fldCharType="separate"/>
      </w:r>
      <w:r w:rsidR="00683BCA">
        <w:rPr>
          <w:noProof/>
        </w:rPr>
        <w:t>19</w:t>
      </w:r>
      <w:r>
        <w:rPr>
          <w:noProof/>
        </w:rPr>
        <w:fldChar w:fldCharType="end"/>
      </w:r>
    </w:p>
    <w:p w14:paraId="15DFEEA2" w14:textId="0FF1E930"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_Toc55114271 \h </w:instrText>
      </w:r>
      <w:r>
        <w:rPr>
          <w:noProof/>
        </w:rPr>
      </w:r>
      <w:r>
        <w:rPr>
          <w:noProof/>
        </w:rPr>
        <w:fldChar w:fldCharType="separate"/>
      </w:r>
      <w:r w:rsidR="00683BCA">
        <w:rPr>
          <w:noProof/>
        </w:rPr>
        <w:t>19</w:t>
      </w:r>
      <w:r>
        <w:rPr>
          <w:noProof/>
        </w:rPr>
        <w:fldChar w:fldCharType="end"/>
      </w:r>
    </w:p>
    <w:p w14:paraId="4AD26C48" w14:textId="5950B20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_Toc55114272 \h </w:instrText>
      </w:r>
      <w:r>
        <w:rPr>
          <w:noProof/>
        </w:rPr>
      </w:r>
      <w:r>
        <w:rPr>
          <w:noProof/>
        </w:rPr>
        <w:fldChar w:fldCharType="separate"/>
      </w:r>
      <w:r w:rsidR="00683BCA">
        <w:rPr>
          <w:noProof/>
        </w:rPr>
        <w:t>19</w:t>
      </w:r>
      <w:r>
        <w:rPr>
          <w:noProof/>
        </w:rPr>
        <w:fldChar w:fldCharType="end"/>
      </w:r>
    </w:p>
    <w:p w14:paraId="0590DF2D" w14:textId="7EAAACF2"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_Toc55114273 \h </w:instrText>
      </w:r>
      <w:r>
        <w:rPr>
          <w:noProof/>
        </w:rPr>
      </w:r>
      <w:r>
        <w:rPr>
          <w:noProof/>
        </w:rPr>
        <w:fldChar w:fldCharType="separate"/>
      </w:r>
      <w:r w:rsidR="00683BCA">
        <w:rPr>
          <w:noProof/>
        </w:rPr>
        <w:t>19</w:t>
      </w:r>
      <w:r>
        <w:rPr>
          <w:noProof/>
        </w:rPr>
        <w:fldChar w:fldCharType="end"/>
      </w:r>
    </w:p>
    <w:p w14:paraId="21CE6CBC" w14:textId="14E99233"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_Toc55114274 \h </w:instrText>
      </w:r>
      <w:r>
        <w:rPr>
          <w:noProof/>
        </w:rPr>
      </w:r>
      <w:r>
        <w:rPr>
          <w:noProof/>
        </w:rPr>
        <w:fldChar w:fldCharType="separate"/>
      </w:r>
      <w:r w:rsidR="00683BCA">
        <w:rPr>
          <w:noProof/>
        </w:rPr>
        <w:t>20</w:t>
      </w:r>
      <w:r>
        <w:rPr>
          <w:noProof/>
        </w:rPr>
        <w:fldChar w:fldCharType="end"/>
      </w:r>
    </w:p>
    <w:p w14:paraId="072E224C" w14:textId="4354F38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_Toc55114275 \h </w:instrText>
      </w:r>
      <w:r>
        <w:rPr>
          <w:noProof/>
        </w:rPr>
      </w:r>
      <w:r>
        <w:rPr>
          <w:noProof/>
        </w:rPr>
        <w:fldChar w:fldCharType="separate"/>
      </w:r>
      <w:r w:rsidR="00683BCA">
        <w:rPr>
          <w:noProof/>
        </w:rPr>
        <w:t>20</w:t>
      </w:r>
      <w:r>
        <w:rPr>
          <w:noProof/>
        </w:rPr>
        <w:fldChar w:fldCharType="end"/>
      </w:r>
    </w:p>
    <w:p w14:paraId="0FE6615A" w14:textId="2DEEDD7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_Toc55114276 \h </w:instrText>
      </w:r>
      <w:r>
        <w:rPr>
          <w:noProof/>
        </w:rPr>
      </w:r>
      <w:r>
        <w:rPr>
          <w:noProof/>
        </w:rPr>
        <w:fldChar w:fldCharType="separate"/>
      </w:r>
      <w:r w:rsidR="00683BCA">
        <w:rPr>
          <w:noProof/>
        </w:rPr>
        <w:t>20</w:t>
      </w:r>
      <w:r>
        <w:rPr>
          <w:noProof/>
        </w:rPr>
        <w:fldChar w:fldCharType="end"/>
      </w:r>
    </w:p>
    <w:p w14:paraId="143185D3" w14:textId="5B3519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_Toc55114277 \h </w:instrText>
      </w:r>
      <w:r>
        <w:rPr>
          <w:noProof/>
        </w:rPr>
      </w:r>
      <w:r>
        <w:rPr>
          <w:noProof/>
        </w:rPr>
        <w:fldChar w:fldCharType="separate"/>
      </w:r>
      <w:r w:rsidR="00683BCA">
        <w:rPr>
          <w:noProof/>
        </w:rPr>
        <w:t>20</w:t>
      </w:r>
      <w:r>
        <w:rPr>
          <w:noProof/>
        </w:rPr>
        <w:fldChar w:fldCharType="end"/>
      </w:r>
    </w:p>
    <w:p w14:paraId="4AE7B81C" w14:textId="31CBF057"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_Toc55114278 \h </w:instrText>
      </w:r>
      <w:r>
        <w:rPr>
          <w:noProof/>
        </w:rPr>
      </w:r>
      <w:r>
        <w:rPr>
          <w:noProof/>
        </w:rPr>
        <w:fldChar w:fldCharType="separate"/>
      </w:r>
      <w:r w:rsidR="00683BCA">
        <w:rPr>
          <w:noProof/>
        </w:rPr>
        <w:t>21</w:t>
      </w:r>
      <w:r>
        <w:rPr>
          <w:noProof/>
        </w:rPr>
        <w:fldChar w:fldCharType="end"/>
      </w:r>
    </w:p>
    <w:p w14:paraId="368ED673" w14:textId="051C475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_Toc55114279 \h </w:instrText>
      </w:r>
      <w:r>
        <w:rPr>
          <w:noProof/>
        </w:rPr>
      </w:r>
      <w:r>
        <w:rPr>
          <w:noProof/>
        </w:rPr>
        <w:fldChar w:fldCharType="separate"/>
      </w:r>
      <w:r w:rsidR="00683BCA">
        <w:rPr>
          <w:noProof/>
        </w:rPr>
        <w:t>21</w:t>
      </w:r>
      <w:r>
        <w:rPr>
          <w:noProof/>
        </w:rPr>
        <w:fldChar w:fldCharType="end"/>
      </w:r>
    </w:p>
    <w:p w14:paraId="20C5D02C" w14:textId="46EAB71D"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_Toc55114280 \h </w:instrText>
      </w:r>
      <w:r>
        <w:rPr>
          <w:noProof/>
        </w:rPr>
      </w:r>
      <w:r>
        <w:rPr>
          <w:noProof/>
        </w:rPr>
        <w:fldChar w:fldCharType="separate"/>
      </w:r>
      <w:r w:rsidR="00683BCA">
        <w:rPr>
          <w:noProof/>
        </w:rPr>
        <w:t>21</w:t>
      </w:r>
      <w:r>
        <w:rPr>
          <w:noProof/>
        </w:rPr>
        <w:fldChar w:fldCharType="end"/>
      </w:r>
    </w:p>
    <w:p w14:paraId="5FCFEC05" w14:textId="7C1FE51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_Toc55114281 \h </w:instrText>
      </w:r>
      <w:r>
        <w:rPr>
          <w:noProof/>
        </w:rPr>
      </w:r>
      <w:r>
        <w:rPr>
          <w:noProof/>
        </w:rPr>
        <w:fldChar w:fldCharType="separate"/>
      </w:r>
      <w:r w:rsidR="00683BCA">
        <w:rPr>
          <w:noProof/>
        </w:rPr>
        <w:t>22</w:t>
      </w:r>
      <w:r>
        <w:rPr>
          <w:noProof/>
        </w:rPr>
        <w:fldChar w:fldCharType="end"/>
      </w:r>
    </w:p>
    <w:p w14:paraId="469E52F5" w14:textId="2EFD99A6"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_Toc55114282 \h </w:instrText>
      </w:r>
      <w:r>
        <w:rPr>
          <w:noProof/>
        </w:rPr>
      </w:r>
      <w:r>
        <w:rPr>
          <w:noProof/>
        </w:rPr>
        <w:fldChar w:fldCharType="separate"/>
      </w:r>
      <w:r w:rsidR="00683BCA">
        <w:rPr>
          <w:noProof/>
        </w:rPr>
        <w:t>23</w:t>
      </w:r>
      <w:r>
        <w:rPr>
          <w:noProof/>
        </w:rPr>
        <w:fldChar w:fldCharType="end"/>
      </w:r>
    </w:p>
    <w:p w14:paraId="42E1645C" w14:textId="54B7AFAB"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_Toc55114283 \h </w:instrText>
      </w:r>
      <w:r>
        <w:rPr>
          <w:noProof/>
        </w:rPr>
      </w:r>
      <w:r>
        <w:rPr>
          <w:noProof/>
        </w:rPr>
        <w:fldChar w:fldCharType="separate"/>
      </w:r>
      <w:r w:rsidR="00683BCA">
        <w:rPr>
          <w:noProof/>
        </w:rPr>
        <w:t>23</w:t>
      </w:r>
      <w:r>
        <w:rPr>
          <w:noProof/>
        </w:rPr>
        <w:fldChar w:fldCharType="end"/>
      </w:r>
    </w:p>
    <w:p w14:paraId="5BD3F1B7" w14:textId="60B23DD9"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_Toc55114284 \h </w:instrText>
      </w:r>
      <w:r>
        <w:rPr>
          <w:noProof/>
        </w:rPr>
      </w:r>
      <w:r>
        <w:rPr>
          <w:noProof/>
        </w:rPr>
        <w:fldChar w:fldCharType="separate"/>
      </w:r>
      <w:r w:rsidR="00683BCA">
        <w:rPr>
          <w:noProof/>
        </w:rPr>
        <w:t>26</w:t>
      </w:r>
      <w:r>
        <w:rPr>
          <w:noProof/>
        </w:rPr>
        <w:fldChar w:fldCharType="end"/>
      </w:r>
    </w:p>
    <w:p w14:paraId="6CECE094" w14:textId="3CBEA116"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_Toc55114285 \h </w:instrText>
      </w:r>
      <w:r>
        <w:rPr>
          <w:noProof/>
        </w:rPr>
      </w:r>
      <w:r>
        <w:rPr>
          <w:noProof/>
        </w:rPr>
        <w:fldChar w:fldCharType="separate"/>
      </w:r>
      <w:r w:rsidR="00683BCA">
        <w:rPr>
          <w:noProof/>
        </w:rPr>
        <w:t>28</w:t>
      </w:r>
      <w:r>
        <w:rPr>
          <w:noProof/>
        </w:rPr>
        <w:fldChar w:fldCharType="end"/>
      </w:r>
    </w:p>
    <w:p w14:paraId="56708B92" w14:textId="649E4534"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_Toc55114286 \h </w:instrText>
      </w:r>
      <w:r>
        <w:rPr>
          <w:noProof/>
        </w:rPr>
      </w:r>
      <w:r>
        <w:rPr>
          <w:noProof/>
        </w:rPr>
        <w:fldChar w:fldCharType="separate"/>
      </w:r>
      <w:r w:rsidR="00683BCA">
        <w:rPr>
          <w:noProof/>
        </w:rPr>
        <w:t>30</w:t>
      </w:r>
      <w:r>
        <w:rPr>
          <w:noProof/>
        </w:rPr>
        <w:fldChar w:fldCharType="end"/>
      </w:r>
    </w:p>
    <w:p w14:paraId="36A738FB" w14:textId="57270DBE"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_Toc55114287 \h </w:instrText>
      </w:r>
      <w:r>
        <w:rPr>
          <w:noProof/>
        </w:rPr>
      </w:r>
      <w:r>
        <w:rPr>
          <w:noProof/>
        </w:rPr>
        <w:fldChar w:fldCharType="separate"/>
      </w:r>
      <w:r w:rsidR="00683BCA">
        <w:rPr>
          <w:noProof/>
        </w:rPr>
        <w:t>32</w:t>
      </w:r>
      <w:r>
        <w:rPr>
          <w:noProof/>
        </w:rPr>
        <w:fldChar w:fldCharType="end"/>
      </w:r>
    </w:p>
    <w:p w14:paraId="4841BFF6" w14:textId="106B314A" w:rsidR="00364B2E" w:rsidRDefault="00364B2E">
      <w:pPr>
        <w:pStyle w:val="TOC2"/>
        <w:rPr>
          <w:rFonts w:asciiTheme="minorHAnsi" w:hAnsiTheme="minorHAnsi" w:cstheme="minorBidi"/>
          <w:bCs w:val="0"/>
          <w:smallCaps w:val="0"/>
          <w:noProof/>
          <w:color w:val="auto"/>
          <w:sz w:val="22"/>
          <w:szCs w:val="22"/>
        </w:rPr>
      </w:pPr>
      <w:r w:rsidRPr="006D6BF4">
        <w:rPr>
          <w:rFonts w:cs="Times New Roman"/>
          <w:noProof/>
        </w:rPr>
        <w:t>8.6</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_Toc55114288 \h </w:instrText>
      </w:r>
      <w:r>
        <w:rPr>
          <w:noProof/>
        </w:rPr>
      </w:r>
      <w:r>
        <w:rPr>
          <w:noProof/>
        </w:rPr>
        <w:fldChar w:fldCharType="separate"/>
      </w:r>
      <w:r w:rsidR="00683BCA">
        <w:rPr>
          <w:noProof/>
        </w:rPr>
        <w:t>34</w:t>
      </w:r>
      <w:r>
        <w:rPr>
          <w:noProof/>
        </w:rPr>
        <w:fldChar w:fldCharType="end"/>
      </w:r>
    </w:p>
    <w:p w14:paraId="1D6E24D9" w14:textId="109E7B45"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_Toc55114289 \h </w:instrText>
      </w:r>
      <w:r>
        <w:rPr>
          <w:noProof/>
        </w:rPr>
      </w:r>
      <w:r>
        <w:rPr>
          <w:noProof/>
        </w:rPr>
        <w:fldChar w:fldCharType="separate"/>
      </w:r>
      <w:r w:rsidR="00683BCA">
        <w:rPr>
          <w:noProof/>
        </w:rPr>
        <w:t>35</w:t>
      </w:r>
      <w:r>
        <w:rPr>
          <w:noProof/>
        </w:rPr>
        <w:fldChar w:fldCharType="end"/>
      </w:r>
    </w:p>
    <w:p w14:paraId="25886290" w14:textId="31E34807" w:rsidR="00364B2E" w:rsidRDefault="00364B2E">
      <w:pPr>
        <w:pStyle w:val="TOC1"/>
        <w:rPr>
          <w:rFonts w:asciiTheme="minorHAnsi" w:hAnsiTheme="minorHAnsi" w:cstheme="minorBidi"/>
          <w:b w:val="0"/>
          <w:caps w:val="0"/>
          <w:noProof/>
          <w:color w:val="auto"/>
          <w:sz w:val="22"/>
          <w:szCs w:val="22"/>
        </w:rPr>
      </w:pPr>
      <w:r w:rsidRPr="006D6BF4">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_Toc55114290 \h </w:instrText>
      </w:r>
      <w:r>
        <w:rPr>
          <w:noProof/>
        </w:rPr>
      </w:r>
      <w:r>
        <w:rPr>
          <w:noProof/>
        </w:rPr>
        <w:fldChar w:fldCharType="separate"/>
      </w:r>
      <w:r w:rsidR="00683BCA">
        <w:rPr>
          <w:noProof/>
        </w:rPr>
        <w:t>38</w:t>
      </w:r>
      <w:r>
        <w:rPr>
          <w:noProof/>
        </w:rPr>
        <w:fldChar w:fldCharType="end"/>
      </w:r>
    </w:p>
    <w:p w14:paraId="44770676" w14:textId="50195380"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21" w:name="_Toc215456652"/>
      <w:bookmarkStart w:id="22" w:name="_Ref247359968"/>
      <w:bookmarkStart w:id="23" w:name="_Toc38099236"/>
      <w:bookmarkStart w:id="24" w:name="_Toc44674830"/>
      <w:bookmarkStart w:id="25" w:name="_Toc55114242"/>
      <w:r w:rsidRPr="00734153">
        <w:lastRenderedPageBreak/>
        <w:t>BACKGROUND AND RATIONALE</w:t>
      </w:r>
      <w:bookmarkEnd w:id="21"/>
      <w:bookmarkEnd w:id="22"/>
      <w:bookmarkEnd w:id="23"/>
      <w:bookmarkEnd w:id="24"/>
      <w:bookmarkEnd w:id="25"/>
    </w:p>
    <w:p w14:paraId="18AD0B4A" w14:textId="77777777" w:rsidR="00392BCB" w:rsidRPr="00734153" w:rsidRDefault="00392BCB" w:rsidP="00F123A0">
      <w:bookmarkStart w:id="26" w:name="_Ref247359498"/>
    </w:p>
    <w:p w14:paraId="4196DE7D" w14:textId="77777777" w:rsidR="00A62D78" w:rsidRPr="00AC6D9C" w:rsidRDefault="00A62D78" w:rsidP="001B27CF">
      <w:pPr>
        <w:pStyle w:val="Heading2"/>
      </w:pPr>
      <w:bookmarkStart w:id="27" w:name="_Toc38099237"/>
      <w:bookmarkStart w:id="28" w:name="_Toc44674831"/>
      <w:bookmarkStart w:id="29" w:name="_Toc55114243"/>
      <w:r w:rsidRPr="00AC6D9C">
        <w:t>S</w:t>
      </w:r>
      <w:r w:rsidR="00295817" w:rsidRPr="00AC6D9C">
        <w:t>etting</w:t>
      </w:r>
      <w:bookmarkEnd w:id="27"/>
      <w:bookmarkEnd w:id="28"/>
      <w:bookmarkEnd w:id="29"/>
    </w:p>
    <w:p w14:paraId="53E23B9F" w14:textId="4DD20B94"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 xml:space="preserve">isease (COVID-19) emerged in Wuhan, China. A month later the Chinese </w:t>
      </w:r>
      <w:proofErr w:type="spellStart"/>
      <w:r w:rsidRPr="00F123A0">
        <w:t>Center</w:t>
      </w:r>
      <w:proofErr w:type="spellEnd"/>
      <w:r w:rsidRPr="00F123A0">
        <w:t xml:space="preserve"> for Disease Control and Prevention identified a new beta-coronavirus (SARS coronavirus 2, or SARS-CoV-2) as the aetiological agent.</w:t>
      </w:r>
      <w:hyperlink w:anchor="_ENREF_1" w:tooltip="Zhu, 2020 #3001" w:history="1">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 </w:instrText>
        </w:r>
        <w:r w:rsidR="008B728D">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8B728D">
          <w:instrText xml:space="preserve"> ADDIN EN.CITE.DATA </w:instrText>
        </w:r>
        <w:r w:rsidR="008B728D">
          <w:fldChar w:fldCharType="end"/>
        </w:r>
        <w:r w:rsidR="008B728D">
          <w:fldChar w:fldCharType="separate"/>
        </w:r>
        <w:r w:rsidR="008B728D" w:rsidRPr="00C51406">
          <w:rPr>
            <w:noProof/>
            <w:vertAlign w:val="superscript"/>
          </w:rPr>
          <w:t>1</w:t>
        </w:r>
        <w:r w:rsidR="008B728D">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2-4</w:t>
        </w:r>
        <w:r w:rsidR="008B728D">
          <w:fldChar w:fldCharType="end"/>
        </w:r>
      </w:hyperlink>
      <w:r w:rsidRPr="00F123A0">
        <w:t xml:space="preserve"> The progression from </w:t>
      </w:r>
      <w:proofErr w:type="spellStart"/>
      <w:r w:rsidRPr="00F123A0">
        <w:t>prodrome</w:t>
      </w:r>
      <w:proofErr w:type="spellEnd"/>
      <w:r w:rsidRPr="00F123A0">
        <w:t xml:space="preserve"> (usually fever, fatigue and cough) to severe pneumonia requiring oxygen support or mechanical ventilation often takes one to two weeks after the onset of symptoms.</w:t>
      </w:r>
      <w:hyperlink w:anchor="_ENREF_2" w:tooltip="Shi, 2020 #263" w:history="1">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 </w:instrText>
        </w:r>
        <w:r w:rsidR="008B728D">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8B728D">
          <w:instrText xml:space="preserve"> ADDIN EN.CITE.DATA </w:instrText>
        </w:r>
        <w:r w:rsidR="008B728D">
          <w:fldChar w:fldCharType="end"/>
        </w:r>
        <w:r w:rsidR="008B728D">
          <w:fldChar w:fldCharType="separate"/>
        </w:r>
        <w:r w:rsidR="008B728D" w:rsidRPr="00C51406">
          <w:rPr>
            <w:noProof/>
            <w:vertAlign w:val="superscript"/>
          </w:rPr>
          <w:t>2</w:t>
        </w:r>
        <w:r w:rsidR="008B728D">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 </w:instrText>
        </w:r>
        <w:r w:rsidR="008B728D">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8B728D">
          <w:instrText xml:space="preserve"> ADDIN EN.CITE.DATA </w:instrText>
        </w:r>
        <w:r w:rsidR="008B728D">
          <w:fldChar w:fldCharType="end"/>
        </w:r>
        <w:r w:rsidR="008B728D">
          <w:fldChar w:fldCharType="separate"/>
        </w:r>
        <w:r w:rsidR="008B728D" w:rsidRPr="00C51406">
          <w:rPr>
            <w:noProof/>
            <w:vertAlign w:val="superscript"/>
          </w:rPr>
          <w:t>5</w:t>
        </w:r>
        <w:r w:rsidR="008B728D">
          <w:fldChar w:fldCharType="end"/>
        </w:r>
      </w:hyperlink>
      <w:r w:rsidR="008473B3">
        <w:t xml:space="preserve"> A rapid NHS England-led consensus process identified the need to evaluate corticosteroids and intravenous immunoglobulin (</w:t>
      </w:r>
      <w:proofErr w:type="spellStart"/>
      <w:r w:rsidR="008473B3">
        <w:t>IVIg</w:t>
      </w:r>
      <w:proofErr w:type="spellEnd"/>
      <w:r w:rsidR="008473B3">
        <w:t xml:space="preserve">) as initial therapies in PIMS-TS, and confirmed </w:t>
      </w:r>
      <w:proofErr w:type="spellStart"/>
      <w:r w:rsidR="00EF0F1A">
        <w:t>tocilizumab</w:t>
      </w:r>
      <w:proofErr w:type="spellEnd"/>
      <w:r w:rsidR="008473B3">
        <w:t xml:space="preserve"> as one of the biological anti-inflammatory agents to be evaluated as a second line therapy.</w:t>
      </w:r>
    </w:p>
    <w:bookmarkEnd w:id="26"/>
    <w:p w14:paraId="29163747" w14:textId="77777777" w:rsidR="00392BCB" w:rsidRPr="00734153" w:rsidRDefault="00392BCB" w:rsidP="00F123A0"/>
    <w:p w14:paraId="54536394" w14:textId="1CE75DE3" w:rsidR="00A62D78" w:rsidRDefault="00A62D78" w:rsidP="001B27CF">
      <w:pPr>
        <w:pStyle w:val="Heading2"/>
      </w:pPr>
      <w:bookmarkStart w:id="30" w:name="_Toc244455447"/>
      <w:bookmarkStart w:id="31" w:name="_Toc244547126"/>
      <w:bookmarkStart w:id="32" w:name="_Toc244455448"/>
      <w:bookmarkStart w:id="33" w:name="_Toc244547127"/>
      <w:bookmarkStart w:id="34" w:name="_Toc38099238"/>
      <w:bookmarkStart w:id="35" w:name="_Toc44674832"/>
      <w:bookmarkStart w:id="36" w:name="_Toc55114244"/>
      <w:bookmarkEnd w:id="30"/>
      <w:bookmarkEnd w:id="31"/>
      <w:bookmarkEnd w:id="32"/>
      <w:bookmarkEnd w:id="33"/>
      <w:r>
        <w:t>Treatment Options</w:t>
      </w:r>
      <w:bookmarkEnd w:id="34"/>
      <w:bookmarkEnd w:id="35"/>
      <w:bookmarkEnd w:id="36"/>
    </w:p>
    <w:p w14:paraId="1E1FF4DE" w14:textId="2F6DA560" w:rsidR="00AC6D9C" w:rsidRPr="00E23519" w:rsidRDefault="00CD6FB8" w:rsidP="00AC6D9C">
      <w:pPr>
        <w:pStyle w:val="Heading3"/>
      </w:pPr>
      <w:r w:rsidRPr="00CD6FB8">
        <w:t xml:space="preserve"> </w:t>
      </w:r>
      <w:bookmarkStart w:id="37" w:name="_Toc37064396"/>
      <w:bookmarkStart w:id="38" w:name="_Toc38099239"/>
      <w:bookmarkStart w:id="39" w:name="_Toc44674833"/>
      <w:r w:rsidR="00565936">
        <w:t>Main</w:t>
      </w:r>
      <w:r w:rsidR="00AC6D9C" w:rsidRPr="00E23519">
        <w:t xml:space="preserve"> </w:t>
      </w:r>
      <w:proofErr w:type="spellStart"/>
      <w:r w:rsidR="00AC6D9C" w:rsidRPr="00E23519">
        <w:t>randomisation</w:t>
      </w:r>
      <w:bookmarkEnd w:id="37"/>
      <w:bookmarkEnd w:id="38"/>
      <w:bookmarkEnd w:id="39"/>
      <w:proofErr w:type="spellEnd"/>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E105FD">
      <w:pPr>
        <w:pStyle w:val="Default"/>
        <w:numPr>
          <w:ilvl w:val="0"/>
          <w:numId w:val="23"/>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7045B3CF" w:rsidR="00F10F34" w:rsidRDefault="00F10F34" w:rsidP="00E105FD">
      <w:pPr>
        <w:pStyle w:val="Default"/>
        <w:numPr>
          <w:ilvl w:val="0"/>
          <w:numId w:val="23"/>
        </w:numPr>
        <w:contextualSpacing/>
        <w:jc w:val="both"/>
      </w:pPr>
      <w:r>
        <w:rPr>
          <w:b/>
        </w:rPr>
        <w:t>Colchicine</w:t>
      </w:r>
      <w:r w:rsidR="009C035B">
        <w:rPr>
          <w:b/>
        </w:rPr>
        <w:t xml:space="preserve"> (</w:t>
      </w:r>
      <w:del w:id="40" w:author="Richard Haynes" w:date="2020-11-21T12:00:00Z">
        <w:r w:rsidR="009C035B" w:rsidDel="00777331">
          <w:rPr>
            <w:b/>
          </w:rPr>
          <w:delText xml:space="preserve">adults </w:delText>
        </w:r>
      </w:del>
      <w:ins w:id="41" w:author="Richard Haynes" w:date="2020-11-21T12:00:00Z">
        <w:r w:rsidR="00777331">
          <w:rPr>
            <w:b/>
          </w:rPr>
          <w:t xml:space="preserve">men </w:t>
        </w:r>
      </w:ins>
      <w:r w:rsidR="009C035B">
        <w:rPr>
          <w:b/>
        </w:rPr>
        <w:t>≥18 years old</w:t>
      </w:r>
      <w:ins w:id="42" w:author="Richard Haynes" w:date="2020-11-21T12:00:00Z">
        <w:r w:rsidR="00777331">
          <w:rPr>
            <w:b/>
          </w:rPr>
          <w:t xml:space="preserve"> and women ≥55 years old</w:t>
        </w:r>
      </w:ins>
      <w:r w:rsidR="009C035B">
        <w:rPr>
          <w:b/>
        </w:rPr>
        <w:t xml:space="preserve"> only)</w:t>
      </w:r>
    </w:p>
    <w:p w14:paraId="72D24936" w14:textId="77777777" w:rsidR="003B3937" w:rsidRDefault="003B3937" w:rsidP="00937536">
      <w:pPr>
        <w:pStyle w:val="Default"/>
        <w:ind w:left="720"/>
        <w:contextualSpacing/>
        <w:jc w:val="both"/>
      </w:pPr>
    </w:p>
    <w:p w14:paraId="3218F897" w14:textId="3E97EBEA" w:rsidR="0076482B" w:rsidRDefault="0076482B" w:rsidP="00E105FD">
      <w:pPr>
        <w:pStyle w:val="ListParagraph"/>
        <w:numPr>
          <w:ilvl w:val="0"/>
          <w:numId w:val="23"/>
        </w:numPr>
      </w:pPr>
      <w:r>
        <w:rPr>
          <w:b/>
        </w:rPr>
        <w:t>C</w:t>
      </w:r>
      <w:r w:rsidRPr="00013106">
        <w:rPr>
          <w:b/>
        </w:rPr>
        <w:t>orticosteroids</w:t>
      </w:r>
      <w:r>
        <w:rPr>
          <w:b/>
        </w:rPr>
        <w:t xml:space="preserve"> (children </w:t>
      </w:r>
      <w:r>
        <w:rPr>
          <w:b/>
          <w:bCs w:val="0"/>
        </w:rPr>
        <w:t xml:space="preserve">≤44 weeks gestational age,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E105FD">
      <w:pPr>
        <w:pStyle w:val="Default"/>
        <w:numPr>
          <w:ilvl w:val="0"/>
          <w:numId w:val="23"/>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lastRenderedPageBreak/>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E105FD">
      <w:pPr>
        <w:pStyle w:val="Default"/>
        <w:numPr>
          <w:ilvl w:val="0"/>
          <w:numId w:val="24"/>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2FC374BD" w14:textId="259D7C7F" w:rsidR="00013106" w:rsidRPr="00B46F68" w:rsidRDefault="00013106" w:rsidP="00E105FD">
      <w:pPr>
        <w:pStyle w:val="Default"/>
        <w:numPr>
          <w:ilvl w:val="0"/>
          <w:numId w:val="24"/>
        </w:numPr>
        <w:contextualSpacing/>
        <w:jc w:val="both"/>
        <w:rPr>
          <w:bCs/>
        </w:rPr>
      </w:pPr>
      <w:r>
        <w:rPr>
          <w:b/>
          <w:bCs/>
        </w:rPr>
        <w:t>Convalescent plasma</w:t>
      </w:r>
      <w:r w:rsidRPr="00A40991">
        <w:t xml:space="preserve"> </w:t>
      </w:r>
    </w:p>
    <w:p w14:paraId="78624974" w14:textId="77777777" w:rsidR="00B46F68" w:rsidRPr="00735DBF" w:rsidRDefault="00B46F68" w:rsidP="00735DBF">
      <w:pPr>
        <w:pStyle w:val="Default"/>
        <w:ind w:left="720"/>
        <w:contextualSpacing/>
        <w:jc w:val="both"/>
      </w:pPr>
    </w:p>
    <w:p w14:paraId="6DA8DC53" w14:textId="1C01F72A" w:rsidR="00B46F68" w:rsidRPr="00CF15DC" w:rsidRDefault="00B864DD" w:rsidP="00E105FD">
      <w:pPr>
        <w:pStyle w:val="Default"/>
        <w:numPr>
          <w:ilvl w:val="0"/>
          <w:numId w:val="24"/>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725CF19C" w:rsidR="0076482B" w:rsidRDefault="0076482B" w:rsidP="0076482B">
      <w:pPr>
        <w:pStyle w:val="Default"/>
        <w:contextualSpacing/>
        <w:jc w:val="both"/>
      </w:pPr>
      <w:r>
        <w:rPr>
          <w:b/>
        </w:rPr>
        <w:t>Randomisation part C</w:t>
      </w:r>
      <w:r w:rsidR="00DB7AF6">
        <w:rPr>
          <w:b/>
        </w:rPr>
        <w:t xml:space="preserve"> (</w:t>
      </w:r>
      <w:proofErr w:type="gramStart"/>
      <w:r w:rsidR="00DB7AF6">
        <w:rPr>
          <w:b/>
        </w:rPr>
        <w:t>adults</w:t>
      </w:r>
      <w:proofErr w:type="gramEnd"/>
      <w:r w:rsidR="00DB7AF6">
        <w:rPr>
          <w:b/>
        </w:rPr>
        <w:t xml:space="preserve"> </w:t>
      </w:r>
      <w:r w:rsidR="00193FA7">
        <w:rPr>
          <w:b/>
        </w:rPr>
        <w:t>≥</w:t>
      </w:r>
      <w:r w:rsidR="00DB7AF6">
        <w:rPr>
          <w:b/>
        </w:rPr>
        <w:t>18 years old only)</w:t>
      </w:r>
      <w:r>
        <w:rPr>
          <w:b/>
        </w:rPr>
        <w:t xml:space="preserve">: </w:t>
      </w:r>
      <w:r>
        <w:t>Simultaneously, eligible patients will be randomly allocated between the following treatment arms:</w:t>
      </w:r>
    </w:p>
    <w:p w14:paraId="382C3A4A" w14:textId="77777777" w:rsidR="00DB7AF6" w:rsidRDefault="00DB7AF6" w:rsidP="00937536">
      <w:pPr>
        <w:pStyle w:val="Default"/>
        <w:contextualSpacing/>
        <w:jc w:val="both"/>
      </w:pPr>
    </w:p>
    <w:p w14:paraId="77E35EF7" w14:textId="77777777" w:rsidR="0076482B" w:rsidRPr="0076482B" w:rsidRDefault="0076482B" w:rsidP="00E105FD">
      <w:pPr>
        <w:pStyle w:val="Default"/>
        <w:numPr>
          <w:ilvl w:val="0"/>
          <w:numId w:val="24"/>
        </w:numPr>
        <w:contextualSpacing/>
        <w:jc w:val="both"/>
        <w:rPr>
          <w:bCs/>
        </w:rPr>
      </w:pPr>
      <w:r w:rsidRPr="0076482B">
        <w:rPr>
          <w:b/>
          <w:bCs/>
        </w:rPr>
        <w:t>No additional treatment</w:t>
      </w:r>
    </w:p>
    <w:p w14:paraId="78FE5D85" w14:textId="77777777" w:rsidR="0076482B" w:rsidRPr="0076482B" w:rsidRDefault="0076482B" w:rsidP="0076482B">
      <w:pPr>
        <w:pStyle w:val="Default"/>
        <w:contextualSpacing/>
        <w:jc w:val="both"/>
        <w:rPr>
          <w:bCs/>
        </w:rPr>
      </w:pPr>
    </w:p>
    <w:p w14:paraId="74AFF9C1" w14:textId="149B2432" w:rsidR="0076482B" w:rsidRPr="0076482B" w:rsidRDefault="0076482B" w:rsidP="00E105FD">
      <w:pPr>
        <w:pStyle w:val="Default"/>
        <w:numPr>
          <w:ilvl w:val="0"/>
          <w:numId w:val="24"/>
        </w:numPr>
        <w:contextualSpacing/>
        <w:jc w:val="both"/>
        <w:rPr>
          <w:bCs/>
        </w:rPr>
      </w:pPr>
      <w:r>
        <w:rPr>
          <w:b/>
          <w:bCs/>
        </w:rPr>
        <w:t>Aspirin</w:t>
      </w:r>
    </w:p>
    <w:p w14:paraId="57EF5262" w14:textId="534DA8D0" w:rsidR="00E23519" w:rsidRDefault="00E23519" w:rsidP="00F123A0"/>
    <w:p w14:paraId="13386B32" w14:textId="77777777" w:rsidR="00AC6D9C" w:rsidRPr="00E23519" w:rsidRDefault="00AC6D9C" w:rsidP="00AC6D9C">
      <w:pPr>
        <w:pStyle w:val="Heading3"/>
      </w:pPr>
      <w:bookmarkStart w:id="43" w:name="_Toc37064397"/>
      <w:bookmarkStart w:id="44" w:name="_Toc38099240"/>
      <w:bookmarkStart w:id="45" w:name="_Toc44674834"/>
      <w:r>
        <w:t>Second</w:t>
      </w:r>
      <w:r w:rsidRPr="00E23519">
        <w:t xml:space="preserve"> </w:t>
      </w:r>
      <w:bookmarkEnd w:id="43"/>
      <w:proofErr w:type="spellStart"/>
      <w:r>
        <w:t>randomi</w:t>
      </w:r>
      <w:r w:rsidR="00CA5601">
        <w:t>s</w:t>
      </w:r>
      <w:r>
        <w:t>ation</w:t>
      </w:r>
      <w:proofErr w:type="spellEnd"/>
      <w:r>
        <w:t xml:space="preserve"> for patients with progressive COVID-19</w:t>
      </w:r>
      <w:bookmarkEnd w:id="44"/>
      <w:bookmarkEnd w:id="45"/>
    </w:p>
    <w:p w14:paraId="76751EB9" w14:textId="63261737"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 </w:instrText>
        </w:r>
        <w:r w:rsidR="008B728D">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6-8</w:t>
        </w:r>
        <w:r w:rsidR="008B728D">
          <w:fldChar w:fldCharType="end"/>
        </w:r>
      </w:hyperlink>
      <w:r>
        <w:t xml:space="preserve"> There is a possibility that this response may cause or exacerbate lung injury, leading to life-threatening disease.</w:t>
      </w:r>
    </w:p>
    <w:p w14:paraId="06289CF1" w14:textId="77777777" w:rsidR="00AC6D9C" w:rsidRDefault="00AC6D9C" w:rsidP="00AC6D9C">
      <w:pPr>
        <w:pStyle w:val="Default"/>
        <w:contextualSpacing/>
        <w:jc w:val="both"/>
      </w:pPr>
    </w:p>
    <w:p w14:paraId="5F19753B" w14:textId="77777777"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E105FD">
      <w:pPr>
        <w:pStyle w:val="Default"/>
        <w:numPr>
          <w:ilvl w:val="0"/>
          <w:numId w:val="26"/>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5837FC1E" w:rsidR="00AC6D9C" w:rsidRPr="00CF15DC" w:rsidRDefault="00D20B52" w:rsidP="00E105FD">
      <w:pPr>
        <w:pStyle w:val="Default"/>
        <w:numPr>
          <w:ilvl w:val="0"/>
          <w:numId w:val="26"/>
        </w:numPr>
        <w:contextualSpacing/>
        <w:jc w:val="both"/>
        <w:rPr>
          <w:b/>
          <w:bCs/>
        </w:rPr>
      </w:pPr>
      <w:proofErr w:type="spellStart"/>
      <w:r w:rsidRPr="0076482B">
        <w:rPr>
          <w:b/>
          <w:bCs/>
        </w:rPr>
        <w:t>Tocilizumab</w:t>
      </w:r>
      <w:proofErr w:type="spellEnd"/>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46" w:name="_Ref54595813"/>
      <w:r w:rsidRPr="00020477">
        <w:t>Modifications to the number of treatment arms</w:t>
      </w:r>
      <w:bookmarkEnd w:id="46"/>
    </w:p>
    <w:p w14:paraId="24AD97F6" w14:textId="71684D6D"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or C</w:t>
      </w:r>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47" w:name="_Toc37107286"/>
      <w:bookmarkStart w:id="48" w:name="_Toc38099241"/>
      <w:bookmarkStart w:id="49" w:name="_Toc44674835"/>
      <w:bookmarkStart w:id="50" w:name="_Toc55114245"/>
      <w:r>
        <w:lastRenderedPageBreak/>
        <w:t>Design Considerations</w:t>
      </w:r>
      <w:bookmarkEnd w:id="47"/>
      <w:bookmarkEnd w:id="48"/>
      <w:bookmarkEnd w:id="49"/>
      <w:bookmarkEnd w:id="50"/>
    </w:p>
    <w:p w14:paraId="25897AB7" w14:textId="77777777" w:rsidR="00EE71E4" w:rsidRDefault="0093287A" w:rsidP="00F123A0">
      <w:bookmarkStart w:id="51" w:name="_Toc34778065"/>
      <w:bookmarkStart w:id="52" w:name="_Toc34778120"/>
      <w:bookmarkStart w:id="53" w:name="_Toc34778269"/>
      <w:bookmarkEnd w:id="51"/>
      <w:bookmarkEnd w:id="52"/>
      <w:bookmarkEnd w:id="53"/>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proofErr w:type="gramStart"/>
      <w:r>
        <w:t>additional</w:t>
      </w:r>
      <w:proofErr w:type="gramEnd"/>
      <w:r>
        <w:t xml:space="preserve"> </w:t>
      </w:r>
      <w:proofErr w:type="spellStart"/>
      <w:r w:rsidR="00EE71E4">
        <w:t>substudies</w:t>
      </w:r>
      <w:proofErr w:type="spellEnd"/>
      <w:r w:rsidR="00EE71E4">
        <w:t xml:space="preserve">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1C31A876"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p>
    <w:p w14:paraId="0AA186B2" w14:textId="77777777" w:rsidR="002E270A" w:rsidRPr="00734153" w:rsidRDefault="00CB4BE7" w:rsidP="001B27CF">
      <w:pPr>
        <w:pStyle w:val="Heading2"/>
      </w:pPr>
      <w:bookmarkStart w:id="54" w:name="_Toc44674836"/>
      <w:bookmarkStart w:id="55" w:name="_Toc55114246"/>
      <w:r>
        <w:t>Potential for effective treatments to become available</w:t>
      </w:r>
      <w:bookmarkEnd w:id="54"/>
      <w:bookmarkEnd w:id="55"/>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3805939B" w14:textId="77777777" w:rsidR="006E6CE3" w:rsidRDefault="006E6CE3" w:rsidP="002E270A">
      <w:pPr>
        <w:autoSpaceDE/>
        <w:autoSpaceDN/>
        <w:adjustRightInd/>
        <w:contextualSpacing w:val="0"/>
        <w:jc w:val="left"/>
      </w:pPr>
    </w:p>
    <w:p w14:paraId="1971CDF4" w14:textId="77777777" w:rsidR="004B65DD" w:rsidRPr="00734153" w:rsidRDefault="00347F62" w:rsidP="00F123A0">
      <w:pPr>
        <w:pStyle w:val="StyleHeading1Linespacingsingle"/>
        <w:numPr>
          <w:ilvl w:val="0"/>
          <w:numId w:val="2"/>
        </w:numPr>
      </w:pPr>
      <w:bookmarkStart w:id="56" w:name="_Toc34778068"/>
      <w:bookmarkStart w:id="57" w:name="_Toc34778123"/>
      <w:bookmarkStart w:id="58" w:name="_Toc34778272"/>
      <w:bookmarkStart w:id="59" w:name="_Toc34778326"/>
      <w:bookmarkStart w:id="60" w:name="_Toc34778379"/>
      <w:bookmarkStart w:id="61" w:name="_Toc34778459"/>
      <w:bookmarkStart w:id="62" w:name="_Toc34778514"/>
      <w:bookmarkStart w:id="63" w:name="_Toc34778570"/>
      <w:bookmarkStart w:id="64" w:name="_Toc34780048"/>
      <w:bookmarkStart w:id="65" w:name="_Toc34780312"/>
      <w:bookmarkStart w:id="66" w:name="_Toc34780442"/>
      <w:bookmarkStart w:id="67" w:name="_Toc244547132"/>
      <w:bookmarkStart w:id="68" w:name="_Toc38099242"/>
      <w:bookmarkStart w:id="69" w:name="_Toc44674837"/>
      <w:bookmarkStart w:id="70" w:name="_Toc55114247"/>
      <w:bookmarkEnd w:id="56"/>
      <w:bookmarkEnd w:id="57"/>
      <w:bookmarkEnd w:id="58"/>
      <w:bookmarkEnd w:id="59"/>
      <w:bookmarkEnd w:id="60"/>
      <w:bookmarkEnd w:id="61"/>
      <w:bookmarkEnd w:id="62"/>
      <w:bookmarkEnd w:id="63"/>
      <w:bookmarkEnd w:id="64"/>
      <w:bookmarkEnd w:id="65"/>
      <w:bookmarkEnd w:id="66"/>
      <w:bookmarkEnd w:id="67"/>
      <w:r>
        <w:t>Design</w:t>
      </w:r>
      <w:r w:rsidR="000F5D4C">
        <w:t xml:space="preserve"> and Procedures</w:t>
      </w:r>
      <w:bookmarkEnd w:id="68"/>
      <w:bookmarkEnd w:id="69"/>
      <w:bookmarkEnd w:id="70"/>
    </w:p>
    <w:p w14:paraId="3DF6C5E2" w14:textId="77777777" w:rsidR="00392BCB" w:rsidRPr="00734153" w:rsidRDefault="00392BCB" w:rsidP="00F123A0"/>
    <w:p w14:paraId="3F124A71" w14:textId="77777777" w:rsidR="00610FE8" w:rsidRPr="00347F62" w:rsidRDefault="00347F62" w:rsidP="001B27CF">
      <w:pPr>
        <w:pStyle w:val="Heading2"/>
      </w:pPr>
      <w:bookmarkStart w:id="71" w:name="_Toc514947203"/>
      <w:bookmarkStart w:id="72" w:name="_Toc515001175"/>
      <w:bookmarkStart w:id="73" w:name="_Toc34303382"/>
      <w:bookmarkStart w:id="74" w:name="_Toc38099243"/>
      <w:bookmarkStart w:id="75" w:name="_Toc44674838"/>
      <w:bookmarkStart w:id="76" w:name="_Toc55114248"/>
      <w:bookmarkEnd w:id="71"/>
      <w:bookmarkEnd w:id="72"/>
      <w:bookmarkEnd w:id="73"/>
      <w:r w:rsidRPr="00347F62">
        <w:t>Eligibility</w:t>
      </w:r>
      <w:bookmarkEnd w:id="74"/>
      <w:bookmarkEnd w:id="75"/>
      <w:bookmarkEnd w:id="76"/>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77777777"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4EF35F61" w:rsidR="001B27CF" w:rsidRDefault="001B27CF" w:rsidP="001B27CF">
      <w:pPr>
        <w:ind w:left="720"/>
      </w:pPr>
      <w:r w:rsidRPr="001B27CF">
        <w:t>In general, SARS-CoV-2 infection should be suspected</w:t>
      </w:r>
      <w:r>
        <w:t xml:space="preserve"> when a patient presents with:</w:t>
      </w:r>
    </w:p>
    <w:p w14:paraId="20F564B0" w14:textId="21159810" w:rsidR="001B27CF" w:rsidRDefault="001B27CF" w:rsidP="00E105FD">
      <w:pPr>
        <w:pStyle w:val="ListParagraph"/>
        <w:numPr>
          <w:ilvl w:val="0"/>
          <w:numId w:val="35"/>
        </w:numPr>
      </w:pPr>
      <w:r w:rsidRPr="001B27CF">
        <w:t>typical symptoms (e.g. influenza-like illness with fever and muscle pain, or respiratory illness with cough a</w:t>
      </w:r>
      <w:r>
        <w:t>nd shortness of breath); and</w:t>
      </w:r>
    </w:p>
    <w:p w14:paraId="62E62BB4" w14:textId="6423C5D6" w:rsidR="001B27CF" w:rsidRDefault="001B27CF" w:rsidP="00E105FD">
      <w:pPr>
        <w:pStyle w:val="ListParagraph"/>
        <w:numPr>
          <w:ilvl w:val="0"/>
          <w:numId w:val="35"/>
        </w:numPr>
      </w:pPr>
      <w:r w:rsidRPr="001B27CF">
        <w:t>compatible chest X-ray findings (consolidation or g</w:t>
      </w:r>
      <w:r>
        <w:t>round-glass shadowing); and</w:t>
      </w:r>
    </w:p>
    <w:p w14:paraId="37CE700B" w14:textId="6EDAFB5E" w:rsidR="001B27CF" w:rsidRDefault="001B27CF" w:rsidP="00E105FD">
      <w:pPr>
        <w:pStyle w:val="ListParagraph"/>
        <w:numPr>
          <w:ilvl w:val="0"/>
          <w:numId w:val="35"/>
        </w:numPr>
      </w:pPr>
      <w:proofErr w:type="gramStart"/>
      <w:r w:rsidRPr="001B27CF">
        <w:t>alternative</w:t>
      </w:r>
      <w:proofErr w:type="gramEnd"/>
      <w:r w:rsidRPr="001B27CF">
        <w:t xml:space="preser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w:t>
      </w:r>
      <w:proofErr w:type="spellStart"/>
      <w:r w:rsidRPr="001B27CF">
        <w:t>hyperinflammatory</w:t>
      </w:r>
      <w:proofErr w:type="spellEnd"/>
      <w:r w:rsidRPr="001B27CF">
        <w:t xml:space="preserve">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2"/>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01804462"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83BCA">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683BCA">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20F747EF"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683BCA">
        <w:t>8.3</w:t>
      </w:r>
      <w:r w:rsidDel="002D6D91">
        <w:fldChar w:fldCharType="end"/>
      </w:r>
      <w:r w:rsidDel="002D6D91">
        <w:t>).</w:t>
      </w:r>
    </w:p>
    <w:p w14:paraId="7820EFF2" w14:textId="77777777" w:rsidR="00347F62" w:rsidRDefault="00347F62" w:rsidP="00F123A0">
      <w:pPr>
        <w:rPr>
          <w:lang w:val="en-US"/>
        </w:rPr>
      </w:pPr>
    </w:p>
    <w:p w14:paraId="22A203DD" w14:textId="77777777" w:rsidR="00FF2DE0" w:rsidRPr="00734153" w:rsidRDefault="00FF2DE0" w:rsidP="001B27CF">
      <w:pPr>
        <w:pStyle w:val="Heading2"/>
      </w:pPr>
      <w:bookmarkStart w:id="77" w:name="_Toc37107289"/>
      <w:bookmarkStart w:id="78" w:name="_Toc38099244"/>
      <w:bookmarkStart w:id="79" w:name="_Toc44674839"/>
      <w:bookmarkStart w:id="80" w:name="_Toc55114249"/>
      <w:r>
        <w:lastRenderedPageBreak/>
        <w:t>Consent</w:t>
      </w:r>
      <w:bookmarkEnd w:id="77"/>
      <w:bookmarkEnd w:id="78"/>
      <w:bookmarkEnd w:id="79"/>
      <w:bookmarkEnd w:id="80"/>
    </w:p>
    <w:p w14:paraId="3C7AECF5" w14:textId="47E99B38"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xml:space="preserve">– if a suitable relative is not immediately available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 xml:space="preserve">hildren aged between 10-15 years old will also be asked for assent. Children aged ≥16 </w:t>
      </w:r>
      <w:proofErr w:type="gramStart"/>
      <w:r w:rsidR="001C58E5">
        <w:t>years</w:t>
      </w:r>
      <w:proofErr w:type="gramEnd"/>
      <w:r w:rsidR="001C58E5">
        <w:t xml:space="preserve">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28116EDC" w14:textId="460B60B3" w:rsidR="000543BB" w:rsidRDefault="000543BB" w:rsidP="00F123A0">
      <w:r>
        <w:t>Due to the poor outcomes in COVID-19 patients who require ventilation (&gt;90% mortality in one cohort</w:t>
      </w:r>
      <w:hyperlink w:anchor="_ENREF_9" w:tooltip="Zhou, 2020 #3000" w:history="1">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 </w:instrText>
        </w:r>
        <w:r w:rsidR="008B728D">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8B728D">
          <w:instrText xml:space="preserve"> ADDIN EN.CITE.DATA </w:instrText>
        </w:r>
        <w:r w:rsidR="008B728D">
          <w:fldChar w:fldCharType="end"/>
        </w:r>
        <w:r w:rsidR="008B728D">
          <w:fldChar w:fldCharType="separate"/>
        </w:r>
        <w:r w:rsidR="008B728D" w:rsidRPr="00C51406">
          <w:rPr>
            <w:noProof/>
            <w:vertAlign w:val="superscript"/>
          </w:rPr>
          <w:t>9</w:t>
        </w:r>
        <w:r w:rsidR="008B728D">
          <w:fldChar w:fldCharType="end"/>
        </w:r>
      </w:hyperlink>
      <w:r>
        <w:t>), patients who lack capacity to consent due to severe disease (e.g. needs ventilation), and for whom a relative to act as the legally designated representative is not immediately available,</w:t>
      </w:r>
      <w:r w:rsidR="00B360DF">
        <w:t xml:space="preserve"> </w:t>
      </w:r>
      <w:r w:rsidR="00B92F95">
        <w:t xml:space="preserve">randomisation </w:t>
      </w:r>
      <w:r>
        <w:t>and consequent treatment will proceed with consent provided by a 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3FD6AAC4" w14:textId="77777777" w:rsidR="004F244C" w:rsidRDefault="004F244C" w:rsidP="00F123A0"/>
    <w:p w14:paraId="2961E790" w14:textId="77777777" w:rsidR="000F5D4C" w:rsidRPr="00734153" w:rsidRDefault="00F75723" w:rsidP="001B27CF">
      <w:pPr>
        <w:pStyle w:val="Heading2"/>
      </w:pPr>
      <w:bookmarkStart w:id="81" w:name="_Toc34778072"/>
      <w:bookmarkStart w:id="82" w:name="_Toc34778127"/>
      <w:bookmarkStart w:id="83" w:name="_Toc34778276"/>
      <w:bookmarkStart w:id="84" w:name="_Toc34778330"/>
      <w:bookmarkStart w:id="85" w:name="_Toc34778383"/>
      <w:bookmarkStart w:id="86" w:name="_Toc34778463"/>
      <w:bookmarkStart w:id="87" w:name="_Toc34778518"/>
      <w:bookmarkStart w:id="88" w:name="_Toc34778574"/>
      <w:bookmarkStart w:id="89" w:name="_Toc34780052"/>
      <w:bookmarkStart w:id="90" w:name="_Toc34780316"/>
      <w:bookmarkStart w:id="91" w:name="_Toc34780446"/>
      <w:bookmarkStart w:id="92" w:name="_Toc37107290"/>
      <w:bookmarkStart w:id="93" w:name="_Toc38099245"/>
      <w:bookmarkStart w:id="94" w:name="_Toc44674840"/>
      <w:bookmarkStart w:id="95" w:name="_Toc55114250"/>
      <w:bookmarkEnd w:id="81"/>
      <w:bookmarkEnd w:id="82"/>
      <w:bookmarkEnd w:id="83"/>
      <w:bookmarkEnd w:id="84"/>
      <w:bookmarkEnd w:id="85"/>
      <w:bookmarkEnd w:id="86"/>
      <w:bookmarkEnd w:id="87"/>
      <w:bookmarkEnd w:id="88"/>
      <w:bookmarkEnd w:id="89"/>
      <w:bookmarkEnd w:id="90"/>
      <w:bookmarkEnd w:id="91"/>
      <w:r>
        <w:t>B</w:t>
      </w:r>
      <w:r w:rsidR="00EB3117">
        <w:t>aseline information</w:t>
      </w:r>
      <w:bookmarkEnd w:id="92"/>
      <w:bookmarkEnd w:id="93"/>
      <w:bookmarkEnd w:id="94"/>
      <w:bookmarkEnd w:id="95"/>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08068A4E" w14:textId="77777777" w:rsidR="00B864DD" w:rsidRDefault="00B864DD" w:rsidP="00E105FD">
      <w:pPr>
        <w:pStyle w:val="ListParagraph"/>
        <w:numPr>
          <w:ilvl w:val="0"/>
          <w:numId w:val="15"/>
        </w:numPr>
      </w:pPr>
      <w:r>
        <w:t xml:space="preserve">Oxygen saturations </w:t>
      </w:r>
      <w:r w:rsidR="00B670DF">
        <w:t xml:space="preserve">on air </w:t>
      </w:r>
      <w:r w:rsidR="00E43246">
        <w:t>(</w:t>
      </w:r>
      <w:r w:rsidR="00B670DF">
        <w:t>if available)</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C67FA92"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p>
    <w:p w14:paraId="5906CBDB" w14:textId="1E33192C" w:rsidR="00DB7AF6" w:rsidRPr="001B0EEE" w:rsidRDefault="00DB7AF6" w:rsidP="00E105FD">
      <w:pPr>
        <w:pStyle w:val="ListParagraph"/>
        <w:numPr>
          <w:ilvl w:val="0"/>
          <w:numId w:val="15"/>
        </w:numPr>
      </w:pPr>
      <w:r>
        <w:t xml:space="preserve">Use of relevant medications (corticosteroids, </w:t>
      </w:r>
      <w:proofErr w:type="spellStart"/>
      <w:r>
        <w:t>remdesivir</w:t>
      </w:r>
      <w:proofErr w:type="spellEnd"/>
      <w:r>
        <w:t>,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DA839C5" w14:textId="77777777" w:rsidR="00227C66" w:rsidRPr="00E73A91" w:rsidRDefault="000214A6" w:rsidP="00E105FD">
      <w:pPr>
        <w:pStyle w:val="ListParagraph"/>
        <w:numPr>
          <w:ilvl w:val="0"/>
          <w:numId w:val="13"/>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r w:rsidR="00B864DD">
        <w:rPr>
          <w:color w:val="000000" w:themeColor="text1"/>
        </w:rPr>
        <w:t xml:space="preserve"> [UK only]</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96" w:name="_Toc34778074"/>
      <w:bookmarkStart w:id="97" w:name="_Toc34778129"/>
      <w:bookmarkStart w:id="98" w:name="_Toc34778278"/>
      <w:bookmarkStart w:id="99" w:name="_Toc34778332"/>
      <w:bookmarkStart w:id="100" w:name="_Toc34778385"/>
      <w:bookmarkStart w:id="101" w:name="_Toc34778465"/>
      <w:bookmarkStart w:id="102" w:name="_Toc34778520"/>
      <w:bookmarkStart w:id="103" w:name="_Toc34778576"/>
      <w:bookmarkStart w:id="104" w:name="_Toc34780054"/>
      <w:bookmarkStart w:id="105" w:name="_Toc34780318"/>
      <w:bookmarkStart w:id="106" w:name="_Toc34780448"/>
      <w:bookmarkStart w:id="107" w:name="_Toc34778076"/>
      <w:bookmarkStart w:id="108" w:name="_Toc34778131"/>
      <w:bookmarkStart w:id="109" w:name="_Toc34778280"/>
      <w:bookmarkStart w:id="110" w:name="_Toc34778334"/>
      <w:bookmarkStart w:id="111" w:name="_Toc34778387"/>
      <w:bookmarkStart w:id="112" w:name="_Toc34778467"/>
      <w:bookmarkStart w:id="113" w:name="_Toc34778522"/>
      <w:bookmarkStart w:id="114" w:name="_Toc34778578"/>
      <w:bookmarkStart w:id="115" w:name="_Toc34780056"/>
      <w:bookmarkStart w:id="116" w:name="_Toc34780320"/>
      <w:bookmarkStart w:id="117" w:name="_Toc34780450"/>
      <w:bookmarkStart w:id="118" w:name="_Toc37770909"/>
      <w:bookmarkStart w:id="119" w:name="_Toc37771565"/>
      <w:bookmarkStart w:id="120" w:name="_Toc38099246"/>
      <w:bookmarkStart w:id="121" w:name="_Toc44674841"/>
      <w:bookmarkStart w:id="122" w:name="_Ref54422467"/>
      <w:bookmarkStart w:id="123" w:name="_Toc55114251"/>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 xml:space="preserve">Main </w:t>
      </w:r>
      <w:proofErr w:type="spellStart"/>
      <w:r>
        <w:t>r</w:t>
      </w:r>
      <w:r w:rsidR="007341EA">
        <w:t>andomi</w:t>
      </w:r>
      <w:r w:rsidR="00B92F95">
        <w:t>s</w:t>
      </w:r>
      <w:r w:rsidR="007341EA">
        <w:t>ation</w:t>
      </w:r>
      <w:bookmarkEnd w:id="120"/>
      <w:bookmarkEnd w:id="121"/>
      <w:bookmarkEnd w:id="122"/>
      <w:bookmarkEnd w:id="123"/>
      <w:proofErr w:type="spellEnd"/>
    </w:p>
    <w:p w14:paraId="4609A5B3" w14:textId="7C9B980C"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 xml:space="preserve">using a central web-based </w:t>
      </w:r>
      <w:proofErr w:type="spellStart"/>
      <w:r w:rsidR="007D0C06">
        <w:rPr>
          <w:lang w:val="en-US"/>
        </w:rPr>
        <w:t>randomi</w:t>
      </w:r>
      <w:r w:rsidR="00503DC1">
        <w:rPr>
          <w:lang w:val="en-US"/>
        </w:rPr>
        <w:t>s</w:t>
      </w:r>
      <w:r w:rsidR="007D0C06">
        <w:rPr>
          <w:lang w:val="en-US"/>
        </w:rPr>
        <w:t>ation</w:t>
      </w:r>
      <w:proofErr w:type="spellEnd"/>
      <w:r w:rsidR="007D0C06">
        <w:rPr>
          <w:lang w:val="en-US"/>
        </w:rPr>
        <w:t xml:space="preserve"> service (without stratification or </w:t>
      </w:r>
      <w:proofErr w:type="spellStart"/>
      <w:r w:rsidR="007D0C06">
        <w:rPr>
          <w:lang w:val="en-US"/>
        </w:rPr>
        <w:t>minimi</w:t>
      </w:r>
      <w:r w:rsidR="00BC211B">
        <w:rPr>
          <w:lang w:val="en-US"/>
        </w:rPr>
        <w:t>s</w:t>
      </w:r>
      <w:r w:rsidR="007D0C06">
        <w:rPr>
          <w:lang w:val="en-US"/>
        </w:rPr>
        <w:t>ation</w:t>
      </w:r>
      <w:proofErr w:type="spellEnd"/>
      <w:r w:rsidR="007D0C06">
        <w:rPr>
          <w:lang w:val="en-US"/>
        </w:rPr>
        <w:t>)</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From version 10.0 of the protocol, a further factorial randomisation was added (</w:t>
      </w:r>
      <w:r w:rsidR="00874943">
        <w:t xml:space="preserve">Main </w:t>
      </w:r>
      <w:r w:rsidR="00EF739A">
        <w:t xml:space="preserve">Randomisation </w:t>
      </w:r>
      <w:r w:rsidR="00874943">
        <w:t xml:space="preserve">part </w:t>
      </w:r>
      <w:r w:rsidR="00EF739A">
        <w:t>C).</w:t>
      </w:r>
    </w:p>
    <w:p w14:paraId="7B269925" w14:textId="77777777" w:rsidR="00720B07" w:rsidRDefault="00720B07" w:rsidP="00F123A0">
      <w:pPr>
        <w:rPr>
          <w:lang w:val="en-US"/>
        </w:rPr>
      </w:pPr>
    </w:p>
    <w:p w14:paraId="12CE0779" w14:textId="77777777" w:rsidR="00EA2E80" w:rsidRDefault="002A3F37" w:rsidP="00EA2E80">
      <w:pPr>
        <w:pStyle w:val="Heading3"/>
      </w:pPr>
      <w:bookmarkStart w:id="124" w:name="_Toc44674842"/>
      <w:r>
        <w:t xml:space="preserve">Main </w:t>
      </w:r>
      <w:proofErr w:type="spellStart"/>
      <w:r>
        <w:t>r</w:t>
      </w:r>
      <w:r w:rsidR="00EA2E80" w:rsidRPr="003210C8">
        <w:t>andomisation</w:t>
      </w:r>
      <w:proofErr w:type="spellEnd"/>
      <w:r w:rsidR="00EA2E80" w:rsidRPr="003210C8">
        <w:t xml:space="preserve"> </w:t>
      </w:r>
      <w:r>
        <w:t xml:space="preserve">part </w:t>
      </w:r>
      <w:r w:rsidR="00EA2E80" w:rsidRPr="003210C8">
        <w:t>A:</w:t>
      </w:r>
      <w:bookmarkEnd w:id="124"/>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w:t>
      </w:r>
      <w:proofErr w:type="spellStart"/>
      <w:r>
        <w:rPr>
          <w:lang w:val="en-US"/>
        </w:rPr>
        <w:t>randomised</w:t>
      </w:r>
      <w:proofErr w:type="spellEnd"/>
      <w:r>
        <w:rPr>
          <w:lang w:val="en-US"/>
        </w:rPr>
        <w:t xml:space="preserve">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6616BD50" w14:textId="77777777" w:rsidR="00DB7AF6" w:rsidRPr="00C54ABA" w:rsidRDefault="00DB7AF6" w:rsidP="00C54ABA">
      <w:pPr>
        <w:pStyle w:val="ListParagraph"/>
        <w:ind w:left="360"/>
        <w:rPr>
          <w:b/>
          <w:lang w:val="en-US"/>
        </w:rPr>
      </w:pPr>
    </w:p>
    <w:p w14:paraId="4F49A27D" w14:textId="3DCC13EF" w:rsidR="00F10F34" w:rsidRDefault="00F10F34" w:rsidP="00F10F34">
      <w:pPr>
        <w:pStyle w:val="NormalWeb"/>
      </w:pPr>
    </w:p>
    <w:p w14:paraId="588E6467" w14:textId="3B6B3FB3" w:rsidR="00F10F34" w:rsidRDefault="00F10F34" w:rsidP="00E105FD">
      <w:pPr>
        <w:pStyle w:val="NormalWeb"/>
        <w:numPr>
          <w:ilvl w:val="0"/>
          <w:numId w:val="17"/>
        </w:numPr>
      </w:pPr>
      <w:r>
        <w:rPr>
          <w:b/>
        </w:rPr>
        <w:t xml:space="preserve">Colchine </w:t>
      </w:r>
      <w:r w:rsidR="000E17A4">
        <w:rPr>
          <w:b/>
        </w:rPr>
        <w:t xml:space="preserve">1 mg after randomisation followed by </w:t>
      </w:r>
      <w:r>
        <w:rPr>
          <w:b/>
        </w:rPr>
        <w:t>500mcg</w:t>
      </w:r>
      <w:r w:rsidR="000E17A4">
        <w:rPr>
          <w:b/>
        </w:rPr>
        <w:t xml:space="preserve"> 12 hours later and then 500 mcg twice daily</w:t>
      </w:r>
      <w:r>
        <w:rPr>
          <w:b/>
        </w:rPr>
        <w:t xml:space="preserve"> </w:t>
      </w:r>
      <w:r>
        <w:t xml:space="preserve">by mouth or nasogastric tube for </w:t>
      </w:r>
      <w:r w:rsidR="00A74B57">
        <w:t>10</w:t>
      </w:r>
      <w:r>
        <w:t xml:space="preserve"> days</w:t>
      </w:r>
      <w:r w:rsidR="00A74B57">
        <w:t xml:space="preserve"> in total</w:t>
      </w:r>
      <w:r>
        <w:t>.</w:t>
      </w:r>
      <w:r w:rsidR="006A2189">
        <w:rPr>
          <w:rStyle w:val="FootnoteReference"/>
        </w:rPr>
        <w:footnoteReference w:id="3"/>
      </w:r>
      <w:r w:rsidR="009C035B">
        <w:rPr>
          <w:vertAlign w:val="superscript"/>
        </w:rPr>
        <w:t xml:space="preserve"> </w:t>
      </w:r>
      <w:r w:rsidR="009C035B" w:rsidRPr="009C035B">
        <w:t>(</w:t>
      </w:r>
      <w:ins w:id="125" w:author="Richard Haynes" w:date="2020-11-21T12:01:00Z">
        <w:r w:rsidR="00777331" w:rsidRPr="00777331">
          <w:t>Men ≥18 years old and women ≥55 years old only</w:t>
        </w:r>
        <w:r w:rsidR="00777331">
          <w:t>.</w:t>
        </w:r>
      </w:ins>
      <w:del w:id="126" w:author="Richard Haynes" w:date="2020-11-21T12:01:00Z">
        <w:r w:rsidR="009C035B" w:rsidRPr="009C035B" w:rsidDel="00777331">
          <w:delText>Adults ≥18 years old only</w:delText>
        </w:r>
        <w:r w:rsidR="009C035B" w:rsidDel="00777331">
          <w:delText>.</w:delText>
        </w:r>
      </w:del>
      <w:r w:rsidR="009C035B" w:rsidRPr="009C035B">
        <w:t>)</w:t>
      </w:r>
    </w:p>
    <w:p w14:paraId="654B9428" w14:textId="77777777" w:rsidR="00DB7AF6" w:rsidRPr="00937536" w:rsidRDefault="00DB7AF6" w:rsidP="00937536">
      <w:pPr>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t>
      </w:r>
      <w:proofErr w:type="gramStart"/>
      <w:r w:rsidR="00FA1D63">
        <w:rPr>
          <w:b/>
          <w:bCs w:val="0"/>
        </w:rPr>
        <w:t>weeks</w:t>
      </w:r>
      <w:proofErr w:type="gramEnd"/>
      <w:r w:rsidR="00FA1D63">
        <w:rPr>
          <w:b/>
          <w:bCs w:val="0"/>
        </w:rPr>
        <w:t xml:space="preserve">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2B5D575F" w14:textId="77777777" w:rsidR="00D43A6B" w:rsidRDefault="00D43A6B" w:rsidP="008A3080">
      <w:pPr>
        <w:pStyle w:val="NormalWeb"/>
        <w:spacing w:before="0" w:beforeAutospacing="0"/>
      </w:pPr>
    </w:p>
    <w:p w14:paraId="52B7950C" w14:textId="77777777" w:rsidR="00513ECE" w:rsidRDefault="00513ECE" w:rsidP="00513ECE">
      <w:pPr>
        <w:pStyle w:val="NormalWeb"/>
        <w:ind w:left="360"/>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784EF49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09515F">
        <w:t>.</w:t>
      </w:r>
    </w:p>
    <w:p w14:paraId="08AAAD0E" w14:textId="77777777" w:rsidR="005A133A" w:rsidRDefault="005A133A" w:rsidP="006831C4">
      <w:pPr>
        <w:pStyle w:val="NormalWeb"/>
        <w:spacing w:after="0" w:afterAutospacing="0"/>
      </w:pPr>
    </w:p>
    <w:p w14:paraId="16BDB526" w14:textId="77777777" w:rsidR="005A133A" w:rsidRDefault="005D64DF" w:rsidP="006831C4">
      <w:pPr>
        <w:pStyle w:val="Heading3"/>
      </w:pPr>
      <w:bookmarkStart w:id="127" w:name="_Toc44674843"/>
      <w:r>
        <w:t xml:space="preserve">Main </w:t>
      </w:r>
      <w:proofErr w:type="spellStart"/>
      <w:r>
        <w:t>r</w:t>
      </w:r>
      <w:r w:rsidR="005A133A" w:rsidRPr="003210C8">
        <w:t>andomisation</w:t>
      </w:r>
      <w:proofErr w:type="spellEnd"/>
      <w:r w:rsidR="005A133A" w:rsidRPr="003210C8">
        <w:t xml:space="preserve"> </w:t>
      </w:r>
      <w:r>
        <w:t xml:space="preserve">part </w:t>
      </w:r>
      <w:r w:rsidR="005A133A">
        <w:t>B</w:t>
      </w:r>
      <w:r w:rsidR="00B864DD">
        <w:t xml:space="preserve"> [UK only]</w:t>
      </w:r>
      <w:r w:rsidR="005A133A" w:rsidRPr="003210C8">
        <w:t>:</w:t>
      </w:r>
      <w:bookmarkEnd w:id="127"/>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w:t>
      </w:r>
      <w:proofErr w:type="spellStart"/>
      <w:r w:rsidRPr="6BD3F980">
        <w:rPr>
          <w:lang w:val="en-US"/>
        </w:rPr>
        <w:t>randomised</w:t>
      </w:r>
      <w:proofErr w:type="spellEnd"/>
      <w:r w:rsidRPr="6BD3F980">
        <w:rPr>
          <w:lang w:val="en-US"/>
        </w:rPr>
        <w:t xml:space="preserve">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7EBE0FF3" w14:textId="77777777" w:rsidR="008B728D" w:rsidRDefault="008B728D" w:rsidP="6BD3F980">
      <w:pPr>
        <w:rPr>
          <w:b/>
        </w:rPr>
      </w:pP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lastRenderedPageBreak/>
        <w:t>No additional treatment</w:t>
      </w:r>
    </w:p>
    <w:p w14:paraId="5B746603" w14:textId="77777777" w:rsidR="00B864DD" w:rsidRPr="00735DBF" w:rsidRDefault="00B864DD" w:rsidP="00735DBF">
      <w:pPr>
        <w:pStyle w:val="ListParagraph"/>
        <w:ind w:left="360"/>
        <w:rPr>
          <w:b/>
          <w:lang w:val="en-US"/>
        </w:rPr>
      </w:pPr>
    </w:p>
    <w:p w14:paraId="1B7A57DC" w14:textId="77777777" w:rsidR="00720B07" w:rsidRDefault="009E4939" w:rsidP="00E105FD">
      <w:pPr>
        <w:pStyle w:val="ListParagraph"/>
        <w:numPr>
          <w:ilvl w:val="0"/>
          <w:numId w:val="17"/>
        </w:numPr>
      </w:pPr>
      <w:r w:rsidRPr="00B864DD">
        <w:rPr>
          <w:b/>
        </w:rPr>
        <w:t>Convalescent plasma</w:t>
      </w:r>
      <w:r w:rsidR="00B864DD">
        <w:rPr>
          <w:b/>
        </w:rPr>
        <w:t xml:space="preserve"> </w:t>
      </w:r>
      <w:r>
        <w:t xml:space="preserve">Single unit of ABO compatible convalescent plasma (275mls +/- 75 </w:t>
      </w:r>
      <w:proofErr w:type="spellStart"/>
      <w:r>
        <w:t>mls</w:t>
      </w:r>
      <w:proofErr w:type="spellEnd"/>
      <w:r>
        <w:t>)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128"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3F89536F" w14:textId="77777777" w:rsidR="00B864DD" w:rsidRDefault="00B864DD" w:rsidP="00735DBF">
      <w:pPr>
        <w:pStyle w:val="ListParagraph"/>
        <w:ind w:left="360"/>
      </w:pPr>
    </w:p>
    <w:p w14:paraId="1252B23A" w14:textId="00B24024" w:rsidR="00B864DD" w:rsidRPr="00DC2416" w:rsidRDefault="00B864DD" w:rsidP="00E105FD">
      <w:pPr>
        <w:pStyle w:val="ListParagraph"/>
        <w:numPr>
          <w:ilvl w:val="0"/>
          <w:numId w:val="17"/>
        </w:numPr>
        <w:rPr>
          <w:lang w:val="en-US"/>
        </w:rPr>
      </w:pPr>
      <w:r w:rsidRPr="3199C3A4">
        <w:rPr>
          <w:b/>
          <w:lang w:val="en-US"/>
        </w:rPr>
        <w:t xml:space="preserve">Synthetic </w:t>
      </w:r>
      <w:proofErr w:type="spellStart"/>
      <w:r w:rsidRPr="3199C3A4">
        <w:rPr>
          <w:b/>
          <w:lang w:val="en-US"/>
        </w:rPr>
        <w:t>neutralising</w:t>
      </w:r>
      <w:proofErr w:type="spellEnd"/>
      <w:r w:rsidRPr="3199C3A4">
        <w:rPr>
          <w:b/>
          <w:lang w:val="en-US"/>
        </w:rPr>
        <w:t xml:space="preserve"> antibodies</w:t>
      </w:r>
      <w:r w:rsidR="00AE43D1">
        <w:rPr>
          <w:b/>
          <w:lang w:val="en-US"/>
        </w:rPr>
        <w:t xml:space="preserve"> (</w:t>
      </w:r>
      <w:r w:rsidR="00101BC5">
        <w:rPr>
          <w:b/>
          <w:lang w:val="en-US"/>
        </w:rPr>
        <w:t xml:space="preserve">REGN-COV2; </w:t>
      </w:r>
      <w:r w:rsidR="00AE43D1">
        <w:rPr>
          <w:b/>
          <w:lang w:val="en-US"/>
        </w:rPr>
        <w:t>adults and children aged ≥12 years</w:t>
      </w:r>
      <w:r w:rsidR="0040391F">
        <w:rPr>
          <w:rStyle w:val="FootnoteReference"/>
          <w:b/>
          <w:lang w:val="en-US"/>
        </w:rPr>
        <w:footnoteReference w:id="4"/>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 xml:space="preserve">A single dose of REGN10933 + REGN10987 8 g (4 g of each monoclonal antibody) in 250ml 0.9% saline infused intravenously over 60 minutes +/- 15 minutes as soon as possible after </w:t>
      </w:r>
      <w:proofErr w:type="spellStart"/>
      <w:r w:rsidR="00D81AE0" w:rsidRPr="3199C3A4">
        <w:rPr>
          <w:lang w:val="en-US"/>
        </w:rPr>
        <w:t>randomisation</w:t>
      </w:r>
      <w:proofErr w:type="spellEnd"/>
    </w:p>
    <w:p w14:paraId="098C19F0" w14:textId="77777777" w:rsidR="002A3F37" w:rsidRPr="00DC2416" w:rsidRDefault="002A3F37" w:rsidP="002A3F37">
      <w:pPr>
        <w:ind w:left="426"/>
      </w:pPr>
    </w:p>
    <w:p w14:paraId="5ECBCEDF" w14:textId="4F3E4B5E"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:1</w:t>
      </w:r>
      <w:r w:rsidR="00B864DD">
        <w:t>:1</w:t>
      </w:r>
      <w:r w:rsidRPr="000F1A65">
        <w:t xml:space="preserve">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w:t>
      </w:r>
      <w:r w:rsidR="00DB7AF6">
        <w:t xml:space="preserve">the relevant arm in </w:t>
      </w:r>
      <w:r>
        <w:t xml:space="preserve">Randomisation </w:t>
      </w:r>
      <w:r w:rsidR="002A3F37">
        <w:t xml:space="preserve">part </w:t>
      </w:r>
      <w:r>
        <w:t>B</w:t>
      </w:r>
      <w:r w:rsidRPr="00984697">
        <w:t>.</w:t>
      </w:r>
    </w:p>
    <w:p w14:paraId="20AB4CF4" w14:textId="77777777" w:rsidR="00DB7AF6" w:rsidRDefault="00DB7AF6" w:rsidP="00C54ABA"/>
    <w:p w14:paraId="13D8202D" w14:textId="60CC43F5" w:rsidR="00DB7AF6" w:rsidRDefault="00DB7AF6" w:rsidP="00DB7AF6">
      <w:pPr>
        <w:pStyle w:val="Heading3"/>
      </w:pPr>
      <w:r>
        <w:t xml:space="preserve">Main </w:t>
      </w:r>
      <w:proofErr w:type="spellStart"/>
      <w:r>
        <w:t>r</w:t>
      </w:r>
      <w:r w:rsidRPr="003210C8">
        <w:t>andomisation</w:t>
      </w:r>
      <w:proofErr w:type="spellEnd"/>
      <w:r w:rsidRPr="003210C8">
        <w:t xml:space="preserve"> </w:t>
      </w:r>
      <w:r>
        <w:t xml:space="preserve">part C [adults aged </w:t>
      </w:r>
      <w:r w:rsidR="00101BC5">
        <w:t>≥</w:t>
      </w:r>
      <w:r>
        <w:t>18</w:t>
      </w:r>
      <w:r w:rsidR="00101BC5">
        <w:t xml:space="preserve"> </w:t>
      </w:r>
      <w:r>
        <w:t>y</w:t>
      </w:r>
      <w:r w:rsidR="00101BC5">
        <w:t>ears</w:t>
      </w:r>
      <w:r>
        <w:t xml:space="preserve"> only]</w:t>
      </w:r>
      <w:r w:rsidRPr="003210C8">
        <w:t>:</w:t>
      </w:r>
    </w:p>
    <w:p w14:paraId="4BCC342D" w14:textId="69C33292" w:rsidR="005A133A" w:rsidRDefault="00DB7AF6" w:rsidP="005E5911">
      <w:pPr>
        <w:autoSpaceDE/>
        <w:autoSpaceDN/>
        <w:adjustRightInd/>
        <w:contextualSpacing w:val="0"/>
        <w:jc w:val="left"/>
        <w:rPr>
          <w:lang w:val="en-US"/>
        </w:rPr>
      </w:pPr>
      <w:r>
        <w:rPr>
          <w:lang w:val="en-US"/>
        </w:rPr>
        <w:t xml:space="preserve">Eligible patients may be </w:t>
      </w:r>
      <w:proofErr w:type="spellStart"/>
      <w:r>
        <w:rPr>
          <w:lang w:val="en-US"/>
        </w:rPr>
        <w:t>randomised</w:t>
      </w:r>
      <w:proofErr w:type="spellEnd"/>
      <w:r>
        <w:rPr>
          <w:lang w:val="en-US"/>
        </w:rPr>
        <w:t xml:space="preserve"> to one of the arms listed below.</w:t>
      </w:r>
    </w:p>
    <w:p w14:paraId="00780C4B" w14:textId="77777777" w:rsidR="00DB7AF6" w:rsidRDefault="00DB7AF6" w:rsidP="005E5911">
      <w:pPr>
        <w:autoSpaceDE/>
        <w:autoSpaceDN/>
        <w:adjustRightInd/>
        <w:contextualSpacing w:val="0"/>
        <w:jc w:val="left"/>
        <w:rPr>
          <w:lang w:val="en-US"/>
        </w:rPr>
      </w:pPr>
    </w:p>
    <w:p w14:paraId="40B46972" w14:textId="0CC682F7" w:rsidR="00DB7AF6" w:rsidRPr="00DB7AF6" w:rsidRDefault="00DB7AF6" w:rsidP="00E105FD">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369AEEA9" w14:textId="77777777" w:rsidR="00DB7AF6" w:rsidRPr="00DB7AF6" w:rsidRDefault="00DB7AF6" w:rsidP="00DB7AF6">
      <w:pPr>
        <w:pStyle w:val="ListParagraph"/>
        <w:autoSpaceDE/>
        <w:autoSpaceDN/>
        <w:adjustRightInd/>
        <w:ind w:left="360"/>
        <w:contextualSpacing w:val="0"/>
        <w:jc w:val="left"/>
        <w:rPr>
          <w:rFonts w:eastAsia="Calibri"/>
        </w:rPr>
      </w:pPr>
    </w:p>
    <w:p w14:paraId="3389D5D3" w14:textId="57DDE6B8" w:rsidR="00DB7AF6" w:rsidRPr="00C54ABA" w:rsidRDefault="00DB7AF6" w:rsidP="00E105FD">
      <w:pPr>
        <w:pStyle w:val="ListParagraph"/>
        <w:numPr>
          <w:ilvl w:val="0"/>
          <w:numId w:val="17"/>
        </w:numPr>
        <w:autoSpaceDE/>
        <w:autoSpaceDN/>
        <w:adjustRightInd/>
        <w:contextualSpacing w:val="0"/>
        <w:jc w:val="left"/>
        <w:rPr>
          <w:rFonts w:eastAsia="Calibri"/>
        </w:rPr>
      </w:pPr>
      <w:r>
        <w:rPr>
          <w:b/>
        </w:rPr>
        <w:t>Aspirin</w:t>
      </w:r>
      <w:r w:rsidRPr="00DB7AF6">
        <w:rPr>
          <w:b/>
        </w:rPr>
        <w:t xml:space="preserve"> </w:t>
      </w:r>
      <w:r w:rsidR="00ED53FD">
        <w:t>15</w:t>
      </w:r>
      <w:r>
        <w:t xml:space="preserve">0 mg </w:t>
      </w:r>
      <w:r w:rsidR="000D12E1">
        <w:t>by mouth (or nasogastric tube) or per rectum once daily until discharge.</w:t>
      </w:r>
    </w:p>
    <w:p w14:paraId="4727605B" w14:textId="77777777" w:rsidR="00C54ABA" w:rsidRPr="00C54ABA" w:rsidRDefault="00C54ABA" w:rsidP="00C54ABA">
      <w:pPr>
        <w:pStyle w:val="ListParagraph"/>
        <w:rPr>
          <w:rFonts w:eastAsia="Calibri"/>
        </w:rPr>
      </w:pPr>
    </w:p>
    <w:p w14:paraId="76E90159" w14:textId="7E4935C5" w:rsidR="00C54ABA" w:rsidRDefault="00C54ABA" w:rsidP="00C54ABA">
      <w:pPr>
        <w:autoSpaceDE/>
        <w:autoSpaceDN/>
        <w:adjustRightInd/>
        <w:contextualSpacing w:val="0"/>
        <w:jc w:val="left"/>
        <w:rPr>
          <w:rFonts w:eastAsia="Calibri"/>
        </w:rPr>
      </w:pPr>
      <w:r>
        <w:rPr>
          <w:rFonts w:eastAsia="Calibri"/>
        </w:rPr>
        <w:t xml:space="preserve">Note: The allocation in this randomisation should not influence the use of standard </w:t>
      </w:r>
      <w:proofErr w:type="spellStart"/>
      <w:r>
        <w:rPr>
          <w:rFonts w:eastAsia="Calibri"/>
        </w:rPr>
        <w:t>thromboprophylaxis</w:t>
      </w:r>
      <w:proofErr w:type="spellEnd"/>
      <w:r>
        <w:rPr>
          <w:rFonts w:eastAsia="Calibri"/>
        </w:rPr>
        <w:t xml:space="preserve"> care.</w:t>
      </w:r>
    </w:p>
    <w:p w14:paraId="0F76CE7F" w14:textId="77777777" w:rsidR="00F10F34" w:rsidRDefault="00F10F34" w:rsidP="00C54ABA">
      <w:pPr>
        <w:autoSpaceDE/>
        <w:autoSpaceDN/>
        <w:adjustRightInd/>
        <w:contextualSpacing w:val="0"/>
        <w:jc w:val="left"/>
      </w:pPr>
    </w:p>
    <w:p w14:paraId="59A0D454" w14:textId="5A640761" w:rsidR="00F10F34" w:rsidRPr="00C54ABA" w:rsidRDefault="00F10F34" w:rsidP="00C54ABA">
      <w:pPr>
        <w:autoSpaceDE/>
        <w:autoSpaceDN/>
        <w:adjustRightInd/>
        <w:contextualSpacing w:val="0"/>
        <w:jc w:val="left"/>
        <w:rPr>
          <w:rFonts w:eastAsia="Calibri"/>
        </w:rPr>
      </w:pPr>
      <w:r w:rsidRPr="000F1A65">
        <w:t>The randomisation program will allocate pa</w:t>
      </w:r>
      <w:r>
        <w:t>tients in a ratio of 1</w:t>
      </w:r>
      <w:r w:rsidRPr="000F1A65">
        <w:t xml:space="preserve">:1 between </w:t>
      </w:r>
      <w:r>
        <w:t>the arms being evaluated in part C of the main randomisation</w:t>
      </w:r>
      <w:r w:rsidRPr="000F1A65">
        <w:t>.</w:t>
      </w:r>
    </w:p>
    <w:p w14:paraId="0C82890B" w14:textId="77777777" w:rsidR="00655943" w:rsidRDefault="00655943" w:rsidP="00F123A0">
      <w:bookmarkStart w:id="129" w:name="_Toc40166725"/>
      <w:bookmarkStart w:id="130" w:name="_Toc40209059"/>
      <w:bookmarkStart w:id="131" w:name="_Toc40209117"/>
      <w:bookmarkStart w:id="132" w:name="_Toc40209175"/>
      <w:bookmarkStart w:id="133" w:name="_Toc40209233"/>
      <w:bookmarkStart w:id="134" w:name="_Toc40252655"/>
      <w:bookmarkEnd w:id="128"/>
      <w:bookmarkEnd w:id="129"/>
      <w:bookmarkEnd w:id="130"/>
      <w:bookmarkEnd w:id="131"/>
      <w:bookmarkEnd w:id="132"/>
      <w:bookmarkEnd w:id="133"/>
      <w:bookmarkEnd w:id="134"/>
    </w:p>
    <w:p w14:paraId="06D015B6" w14:textId="77777777" w:rsidR="00D20B52" w:rsidRPr="00E23519" w:rsidRDefault="00D20B52" w:rsidP="001B27CF">
      <w:pPr>
        <w:pStyle w:val="Heading2"/>
      </w:pPr>
      <w:bookmarkStart w:id="135" w:name="_Toc37064404"/>
      <w:bookmarkStart w:id="136" w:name="_Toc38099248"/>
      <w:bookmarkStart w:id="137" w:name="_Toc44674845"/>
      <w:bookmarkStart w:id="138" w:name="_Ref54422475"/>
      <w:bookmarkStart w:id="139" w:name="_Toc55114253"/>
      <w:r>
        <w:t>Second</w:t>
      </w:r>
      <w:r w:rsidRPr="00E23519">
        <w:t xml:space="preserve"> </w:t>
      </w:r>
      <w:proofErr w:type="spellStart"/>
      <w:r>
        <w:t>randomisation</w:t>
      </w:r>
      <w:proofErr w:type="spellEnd"/>
      <w:r>
        <w:t xml:space="preserve"> </w:t>
      </w:r>
      <w:bookmarkEnd w:id="135"/>
      <w:r>
        <w:t>for patients with progressive COVID-19</w:t>
      </w:r>
      <w:bookmarkEnd w:id="136"/>
      <w:bookmarkEnd w:id="137"/>
      <w:bookmarkEnd w:id="138"/>
      <w:bookmarkEnd w:id="139"/>
    </w:p>
    <w:p w14:paraId="77DD88C2" w14:textId="77777777"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55A522AF" w:rsidR="00D20B52" w:rsidRDefault="00866BCB" w:rsidP="00E105FD">
      <w:pPr>
        <w:pStyle w:val="ListParagraph"/>
        <w:numPr>
          <w:ilvl w:val="0"/>
          <w:numId w:val="19"/>
        </w:numPr>
      </w:pPr>
      <w:r>
        <w:t>Randomised into the</w:t>
      </w:r>
      <w:r w:rsidR="00D20B52">
        <w:t xml:space="preserve"> RECOVERY trial no more than 21 days ago</w:t>
      </w:r>
    </w:p>
    <w:p w14:paraId="489D704F" w14:textId="77777777" w:rsidR="00D20B52" w:rsidRDefault="00D20B52" w:rsidP="00E105FD">
      <w:pPr>
        <w:pStyle w:val="ListParagraph"/>
        <w:numPr>
          <w:ilvl w:val="0"/>
          <w:numId w:val="19"/>
        </w:numPr>
      </w:pPr>
      <w:r>
        <w:t>Clinical evidence of progressive COVID-19:</w:t>
      </w:r>
    </w:p>
    <w:p w14:paraId="5AEA72F8" w14:textId="77777777" w:rsidR="00876E3E" w:rsidRDefault="00D20B52" w:rsidP="00E105FD">
      <w:pPr>
        <w:pStyle w:val="ListParagraph"/>
        <w:numPr>
          <w:ilvl w:val="1"/>
          <w:numId w:val="19"/>
        </w:numPr>
      </w:pPr>
      <w:r>
        <w:t>oxygen saturation &lt;</w:t>
      </w:r>
      <w:r w:rsidRPr="00190A2B">
        <w:t>9</w:t>
      </w:r>
      <w:r>
        <w:t>2</w:t>
      </w:r>
      <w:r w:rsidRPr="00190A2B">
        <w:t xml:space="preserve">% </w:t>
      </w:r>
      <w:r w:rsidR="006B3C3D">
        <w:t xml:space="preserve">on room air </w:t>
      </w:r>
      <w:r>
        <w:t>or requiring oxygen</w:t>
      </w:r>
    </w:p>
    <w:p w14:paraId="6F497FFD" w14:textId="77777777" w:rsidR="00D20B52" w:rsidRDefault="005D64DF" w:rsidP="00876E3E">
      <w:pPr>
        <w:pStyle w:val="ListParagraph"/>
        <w:ind w:left="1440"/>
      </w:pPr>
      <w:r>
        <w:t>(</w:t>
      </w:r>
      <w:proofErr w:type="gramStart"/>
      <w:r>
        <w:t>or</w:t>
      </w:r>
      <w:proofErr w:type="gramEnd"/>
      <w:r>
        <w:t xml:space="preserve">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5"/>
      </w:r>
      <w:r w:rsidR="006B3C3D">
        <w:t xml:space="preserve">; </w:t>
      </w:r>
      <w:r w:rsidR="00D20B52">
        <w:t>and</w:t>
      </w:r>
    </w:p>
    <w:p w14:paraId="71BFFC53" w14:textId="77777777" w:rsidR="00D20B52" w:rsidRDefault="00D20B52" w:rsidP="00E105FD">
      <w:pPr>
        <w:pStyle w:val="ListParagraph"/>
        <w:numPr>
          <w:ilvl w:val="1"/>
          <w:numId w:val="19"/>
        </w:numPr>
      </w:pPr>
      <w:r w:rsidRPr="00190A2B">
        <w:lastRenderedPageBreak/>
        <w:t>C</w:t>
      </w:r>
      <w:r>
        <w:t xml:space="preserve">-reactive protein </w:t>
      </w:r>
      <w:r w:rsidR="006B3C3D">
        <w:t>≥</w:t>
      </w:r>
      <w:r w:rsidR="008F69C6">
        <w:t>75 mg/L</w:t>
      </w:r>
    </w:p>
    <w:p w14:paraId="6D400040" w14:textId="4BCB4E37" w:rsidR="005E4A7E" w:rsidRDefault="00D20B52" w:rsidP="00E105FD">
      <w:pPr>
        <w:pStyle w:val="ListParagraph"/>
        <w:numPr>
          <w:ilvl w:val="0"/>
          <w:numId w:val="19"/>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24BAB826"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C33BC1">
        <w:t>four</w:t>
      </w:r>
      <w:r w:rsidR="00C33BC1" w:rsidRPr="00F126A2">
        <w:t xml:space="preserve"> </w:t>
      </w:r>
      <w:r w:rsidR="00F126A2" w:rsidRPr="00F126A2">
        <w:t>study treatments</w:t>
      </w:r>
      <w:r w:rsidR="002A3F37">
        <w:t xml:space="preserve"> (</w:t>
      </w:r>
      <w:r w:rsidR="007218C7">
        <w:t>one</w:t>
      </w:r>
      <w:r w:rsidR="002A3F37">
        <w:t xml:space="preserve"> each from Main randomisation parts A</w:t>
      </w:r>
      <w:r w:rsidR="00C33BC1">
        <w:t>, B</w:t>
      </w:r>
      <w:r w:rsidR="002A3F37">
        <w:t xml:space="preserve"> and</w:t>
      </w:r>
      <w:r w:rsidR="00F31D86">
        <w:t xml:space="preserve"> </w:t>
      </w:r>
      <w:r w:rsidR="00C33BC1">
        <w:t>C</w:t>
      </w:r>
      <w:r w:rsidR="00F31D86">
        <w:t>,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77777777" w:rsidR="00D20B52" w:rsidRDefault="00D20B52" w:rsidP="00D20B52">
      <w:pPr>
        <w:pStyle w:val="Default"/>
        <w:contextualSpacing/>
        <w:jc w:val="both"/>
      </w:pPr>
      <w:r>
        <w:t xml:space="preserve">Eligible participants may be randomised between the following treatment arms: </w:t>
      </w:r>
    </w:p>
    <w:p w14:paraId="33371DFB" w14:textId="77777777" w:rsidR="00D20B52" w:rsidRDefault="00D20B52" w:rsidP="00D20B52">
      <w:pPr>
        <w:pStyle w:val="Default"/>
        <w:contextualSpacing/>
        <w:jc w:val="both"/>
      </w:pPr>
    </w:p>
    <w:p w14:paraId="6485FD40" w14:textId="77777777" w:rsidR="00D20B52" w:rsidRPr="009B4E83" w:rsidRDefault="00D20B52" w:rsidP="00E105FD">
      <w:pPr>
        <w:pStyle w:val="Default"/>
        <w:numPr>
          <w:ilvl w:val="0"/>
          <w:numId w:val="18"/>
        </w:numPr>
        <w:ind w:left="360"/>
        <w:contextualSpacing/>
        <w:jc w:val="both"/>
        <w:rPr>
          <w:bCs/>
        </w:rPr>
      </w:pPr>
      <w:r w:rsidRPr="009B4E83">
        <w:rPr>
          <w:b/>
          <w:bCs/>
        </w:rPr>
        <w:t>No additional treatment</w:t>
      </w:r>
    </w:p>
    <w:p w14:paraId="03515CA4" w14:textId="77777777" w:rsidR="00D20B52" w:rsidRDefault="00D20B52" w:rsidP="00D20B52">
      <w:pPr>
        <w:pStyle w:val="Default"/>
        <w:contextualSpacing/>
        <w:jc w:val="both"/>
      </w:pPr>
    </w:p>
    <w:p w14:paraId="635BB1A1" w14:textId="77777777" w:rsidR="006B3C3D" w:rsidRPr="00984467" w:rsidRDefault="00D20B52" w:rsidP="00E105FD">
      <w:pPr>
        <w:pStyle w:val="Default"/>
        <w:numPr>
          <w:ilvl w:val="0"/>
          <w:numId w:val="18"/>
        </w:numPr>
        <w:ind w:left="360"/>
        <w:contextualSpacing/>
        <w:jc w:val="both"/>
        <w:rPr>
          <w:bCs/>
        </w:rPr>
      </w:pPr>
      <w:proofErr w:type="spellStart"/>
      <w:r w:rsidRPr="008F69C6">
        <w:rPr>
          <w:b/>
        </w:rPr>
        <w:t>Tocilizumab</w:t>
      </w:r>
      <w:proofErr w:type="spellEnd"/>
      <w:r>
        <w:t xml:space="preserve"> </w:t>
      </w:r>
      <w:r w:rsidR="008F69C6">
        <w:t xml:space="preserve">by </w:t>
      </w:r>
      <w:r w:rsidR="00984467">
        <w:t>intravenous infusion with the dose determined by body weight:</w:t>
      </w:r>
    </w:p>
    <w:p w14:paraId="4FBA5437"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1C7D1F8D" w14:textId="77777777" w:rsidTr="006C4189">
        <w:tc>
          <w:tcPr>
            <w:tcW w:w="3285" w:type="dxa"/>
          </w:tcPr>
          <w:p w14:paraId="3A3DB3F2" w14:textId="77777777" w:rsidR="006C4189" w:rsidRDefault="006C4189" w:rsidP="006C4189">
            <w:pPr>
              <w:pStyle w:val="Default"/>
              <w:contextualSpacing/>
              <w:jc w:val="center"/>
              <w:rPr>
                <w:bCs/>
              </w:rPr>
            </w:pPr>
            <w:r>
              <w:rPr>
                <w:bCs/>
              </w:rPr>
              <w:t>Weight*</w:t>
            </w:r>
          </w:p>
        </w:tc>
        <w:tc>
          <w:tcPr>
            <w:tcW w:w="3285" w:type="dxa"/>
          </w:tcPr>
          <w:p w14:paraId="6C2D2F51" w14:textId="77777777" w:rsidR="006C4189" w:rsidRDefault="006C4189" w:rsidP="006C4189">
            <w:pPr>
              <w:pStyle w:val="Default"/>
              <w:contextualSpacing/>
              <w:jc w:val="center"/>
              <w:rPr>
                <w:bCs/>
              </w:rPr>
            </w:pPr>
            <w:r>
              <w:rPr>
                <w:bCs/>
              </w:rPr>
              <w:t>Dose</w:t>
            </w:r>
          </w:p>
        </w:tc>
      </w:tr>
      <w:tr w:rsidR="006C4189" w14:paraId="4076002F" w14:textId="77777777" w:rsidTr="006C4189">
        <w:tc>
          <w:tcPr>
            <w:tcW w:w="3285" w:type="dxa"/>
          </w:tcPr>
          <w:p w14:paraId="07303812" w14:textId="77777777"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5FE3C7D4" w14:textId="77777777" w:rsidR="006C4189" w:rsidRDefault="006C4189" w:rsidP="0005695E">
            <w:pPr>
              <w:pStyle w:val="Default"/>
              <w:contextualSpacing/>
              <w:jc w:val="center"/>
              <w:rPr>
                <w:bCs/>
              </w:rPr>
            </w:pPr>
            <w:r>
              <w:rPr>
                <w:bCs/>
              </w:rPr>
              <w:t>4</w:t>
            </w:r>
            <w:r w:rsidR="0005695E">
              <w:rPr>
                <w:bCs/>
              </w:rPr>
              <w:t>0</w:t>
            </w:r>
            <w:r>
              <w:rPr>
                <w:bCs/>
              </w:rPr>
              <w:t>0 mg</w:t>
            </w:r>
          </w:p>
        </w:tc>
      </w:tr>
      <w:tr w:rsidR="006C4189" w14:paraId="1184414E" w14:textId="77777777" w:rsidTr="006C4189">
        <w:tc>
          <w:tcPr>
            <w:tcW w:w="3285" w:type="dxa"/>
          </w:tcPr>
          <w:p w14:paraId="09F1E1B2" w14:textId="77777777"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F6C1C3E" w14:textId="77777777" w:rsidR="006C4189" w:rsidRDefault="006C4189" w:rsidP="006C4189">
            <w:pPr>
              <w:pStyle w:val="Default"/>
              <w:contextualSpacing/>
              <w:jc w:val="center"/>
              <w:rPr>
                <w:bCs/>
              </w:rPr>
            </w:pPr>
            <w:r>
              <w:rPr>
                <w:bCs/>
              </w:rPr>
              <w:t>600 mg</w:t>
            </w:r>
          </w:p>
        </w:tc>
      </w:tr>
      <w:tr w:rsidR="006C4189" w14:paraId="0E477CAA" w14:textId="77777777" w:rsidTr="006C4189">
        <w:tc>
          <w:tcPr>
            <w:tcW w:w="3285" w:type="dxa"/>
          </w:tcPr>
          <w:p w14:paraId="19CA0B74" w14:textId="77777777"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77262ADE" w14:textId="77777777" w:rsidR="006C4189" w:rsidRDefault="006C4189" w:rsidP="006C4189">
            <w:pPr>
              <w:pStyle w:val="Default"/>
              <w:contextualSpacing/>
              <w:jc w:val="center"/>
              <w:rPr>
                <w:bCs/>
              </w:rPr>
            </w:pPr>
            <w:r>
              <w:rPr>
                <w:bCs/>
              </w:rPr>
              <w:t>800 mg</w:t>
            </w:r>
          </w:p>
        </w:tc>
      </w:tr>
    </w:tbl>
    <w:p w14:paraId="67863C87" w14:textId="77777777" w:rsidR="00481F91" w:rsidRDefault="00481F91" w:rsidP="002A3F37">
      <w:pPr>
        <w:pStyle w:val="Default"/>
        <w:ind w:left="709"/>
        <w:contextualSpacing/>
        <w:jc w:val="both"/>
      </w:pPr>
      <w:r>
        <w:t xml:space="preserve">* </w:t>
      </w:r>
      <w:proofErr w:type="gramStart"/>
      <w:r>
        <w:t>for</w:t>
      </w:r>
      <w:proofErr w:type="gramEnd"/>
      <w:r>
        <w:t xml:space="preserve"> lower weights, dosing should be 8 mg/kg</w:t>
      </w:r>
      <w:r w:rsidR="00DB6908">
        <w:t xml:space="preserve"> (see Appendix 3 for paediatric dosing)</w:t>
      </w:r>
    </w:p>
    <w:p w14:paraId="23CCFEC8" w14:textId="77777777"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0A56FC2D" w14:textId="77777777" w:rsidR="00D20B52" w:rsidRDefault="00D20B52" w:rsidP="00F123A0"/>
    <w:p w14:paraId="461502B2" w14:textId="77777777" w:rsidR="006C4189" w:rsidRPr="00984467" w:rsidRDefault="006C4189" w:rsidP="006C4189">
      <w:pPr>
        <w:pStyle w:val="Default"/>
        <w:ind w:left="360"/>
        <w:contextualSpacing/>
        <w:jc w:val="both"/>
        <w:rPr>
          <w:bCs/>
        </w:rPr>
      </w:pPr>
      <w:proofErr w:type="spellStart"/>
      <w:r>
        <w:rPr>
          <w:bCs/>
        </w:rPr>
        <w:t>Tocilizumab</w:t>
      </w:r>
      <w:proofErr w:type="spellEnd"/>
      <w:r>
        <w:rPr>
          <w:bCs/>
        </w:rPr>
        <w:t xml:space="preserve">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2F1530EB" w14:textId="77777777" w:rsidR="006C4189" w:rsidRDefault="006C4189" w:rsidP="00F123A0"/>
    <w:p w14:paraId="5B02816F" w14:textId="2AC7253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w:t>
      </w:r>
      <w:r w:rsidR="00DE34FB">
        <w:lastRenderedPageBreak/>
        <w:t>(including blood tests such as liver function tests and full blood count) according to their clinical need.</w:t>
      </w:r>
    </w:p>
    <w:p w14:paraId="238FBEB9" w14:textId="77777777" w:rsidR="00DB7AF6" w:rsidRDefault="00DB7AF6" w:rsidP="001B27CF">
      <w:pPr>
        <w:pStyle w:val="Heading2"/>
      </w:pPr>
      <w:bookmarkStart w:id="140" w:name="_Toc55114254"/>
      <w:r>
        <w:t>Administration of allocated treatment</w:t>
      </w:r>
      <w:bookmarkEnd w:id="140"/>
    </w:p>
    <w:p w14:paraId="5C9494D9" w14:textId="19A4416D"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683BCA">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733148FB" w:rsidR="00EF739A" w:rsidRPr="00734153" w:rsidRDefault="00EF739A" w:rsidP="00EF739A">
      <w:r>
        <w:t>Note:</w:t>
      </w:r>
      <w:r w:rsidR="00101BC5">
        <w:t xml:space="preserve"> </w:t>
      </w:r>
      <w:r w:rsidR="00A97692">
        <w:t>[UK only]</w:t>
      </w:r>
      <w:r>
        <w:t xml:space="preserve"> NHS guidelines require patients to have </w:t>
      </w:r>
      <w:r w:rsidRPr="00587178">
        <w:rPr>
          <w:b/>
        </w:rPr>
        <w:t>two</w:t>
      </w:r>
      <w:r>
        <w:t xml:space="preserve"> separate blood samples taken for Group and Screen prior to administration of blood products. Each sample is approximately 5 mL and both need to be taken at any time between admission to hospital and receipt of the first plasma transfusion (as the laboratory will not issue plasma without both samples), although if a valid historical sample exists this can be used for one of the samples.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 and samples will be stored, retained and destroyed as per trust  standard procedures and protocols.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141" w:name="_Toc35622131"/>
      <w:bookmarkStart w:id="142" w:name="_Ref34937467"/>
      <w:bookmarkStart w:id="143" w:name="_Toc37107293"/>
      <w:bookmarkStart w:id="144" w:name="_Toc38099249"/>
      <w:bookmarkStart w:id="145" w:name="_Toc44674846"/>
      <w:bookmarkStart w:id="146" w:name="_Toc55114255"/>
      <w:bookmarkEnd w:id="141"/>
      <w:r>
        <w:t>Collecting f</w:t>
      </w:r>
      <w:r w:rsidR="003803A9">
        <w:t xml:space="preserve">ollow-up </w:t>
      </w:r>
      <w:r>
        <w:t>i</w:t>
      </w:r>
      <w:r w:rsidR="003803A9">
        <w:t>nformation</w:t>
      </w:r>
      <w:bookmarkEnd w:id="142"/>
      <w:bookmarkEnd w:id="143"/>
      <w:bookmarkEnd w:id="144"/>
      <w:bookmarkEnd w:id="145"/>
      <w:bookmarkEnd w:id="146"/>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 xml:space="preserve">Use of renal dialysis or </w:t>
      </w:r>
      <w:proofErr w:type="spellStart"/>
      <w:r w:rsidRPr="001B0EEE">
        <w:t>haemofiltration</w:t>
      </w:r>
      <w:proofErr w:type="spellEnd"/>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56992FAE" w:rsidR="00EE085D" w:rsidRPr="00FD2B41" w:rsidRDefault="00FD2B41" w:rsidP="00E105FD">
      <w:pPr>
        <w:pStyle w:val="ListParagraph"/>
        <w:numPr>
          <w:ilvl w:val="0"/>
          <w:numId w:val="14"/>
        </w:numPr>
        <w:rPr>
          <w:color w:val="000000" w:themeColor="text1"/>
        </w:rPr>
      </w:pPr>
      <w:r w:rsidRPr="0009515F">
        <w:rPr>
          <w:color w:val="000000" w:themeColor="text1"/>
        </w:rPr>
        <w:t>Thrombotic event, defined as either (</w:t>
      </w:r>
      <w:proofErr w:type="spellStart"/>
      <w:r w:rsidRPr="0009515F">
        <w:rPr>
          <w:color w:val="000000" w:themeColor="text1"/>
        </w:rPr>
        <w:t>i</w:t>
      </w:r>
      <w:proofErr w:type="spellEnd"/>
      <w:r w:rsidRPr="0009515F">
        <w:rPr>
          <w:color w:val="000000" w:themeColor="text1"/>
        </w:rPr>
        <w:t>)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266A3E9D" w14:textId="16DAA9B5"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proofErr w:type="spellStart"/>
      <w:r w:rsidR="00AB73CE">
        <w:t>remdesivir</w:t>
      </w:r>
      <w:proofErr w:type="spellEnd"/>
      <w:r w:rsidR="00E43246">
        <w:t xml:space="preserve">, </w:t>
      </w:r>
      <w:proofErr w:type="spellStart"/>
      <w:r w:rsidR="00E43246">
        <w:t>favipiravir</w:t>
      </w:r>
      <w:proofErr w:type="spellEnd"/>
      <w:r w:rsidR="00E43246">
        <w:t>)</w:t>
      </w:r>
    </w:p>
    <w:p w14:paraId="0274E179" w14:textId="14EFDFDD" w:rsidR="0024171E" w:rsidRDefault="00EE085D" w:rsidP="00E105FD">
      <w:pPr>
        <w:pStyle w:val="ListParagraph"/>
        <w:numPr>
          <w:ilvl w:val="0"/>
          <w:numId w:val="14"/>
        </w:numPr>
      </w:pPr>
      <w:r>
        <w:t>Participation in other randomised trials</w:t>
      </w:r>
      <w:r w:rsidR="00101BC5">
        <w:t xml:space="preserve"> of interventions (vaccines or treatments) for COVID-19</w:t>
      </w:r>
      <w:r w:rsidR="00AB73CE">
        <w:t>.</w:t>
      </w:r>
    </w:p>
    <w:p w14:paraId="58FA9701" w14:textId="77777777" w:rsidR="00E93EC5" w:rsidRDefault="00E93EC5" w:rsidP="00F123A0"/>
    <w:p w14:paraId="64024135" w14:textId="513BB307" w:rsidR="00726B78" w:rsidRDefault="00513ECE" w:rsidP="00E105FD">
      <w:pPr>
        <w:pStyle w:val="ListParagraph"/>
        <w:numPr>
          <w:ilvl w:val="0"/>
          <w:numId w:val="14"/>
        </w:numPr>
      </w:pPr>
      <w:r>
        <w:lastRenderedPageBreak/>
        <w:t xml:space="preserve">Additional information including results of routine tests </w:t>
      </w:r>
      <w:r w:rsidR="00FA1D63">
        <w:t xml:space="preserve">(including full blood count, coagulation and inflammatory markers, cardiac biomarkers, electro- and echo-cardiograms) </w:t>
      </w:r>
      <w:r>
        <w:t>and other treatments given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77777777" w:rsidR="00E93EC5" w:rsidRDefault="00E93EC5" w:rsidP="00F123A0"/>
    <w:p w14:paraId="2D8CE219" w14:textId="77777777" w:rsidR="00C212FA" w:rsidRDefault="00FE2F14" w:rsidP="00C212FA">
      <w:pPr>
        <w:pStyle w:val="Heading3"/>
      </w:pPr>
      <w:bookmarkStart w:id="147" w:name="_Ref39669099"/>
      <w:bookmarkStart w:id="148" w:name="_Toc44674847"/>
      <w:r>
        <w:t>Additional</w:t>
      </w:r>
      <w:r w:rsidR="00C212FA">
        <w:t xml:space="preserve"> assessment of safety of </w:t>
      </w:r>
      <w:bookmarkEnd w:id="147"/>
      <w:bookmarkEnd w:id="148"/>
      <w:r w:rsidR="0068060E">
        <w:t>antibody-based therapy</w:t>
      </w:r>
      <w:r w:rsidR="00602571">
        <w:t xml:space="preserve"> [UK only]</w:t>
      </w:r>
    </w:p>
    <w:p w14:paraId="10CAB552" w14:textId="77777777" w:rsidR="00C212FA" w:rsidRPr="00C97BE3" w:rsidRDefault="00FE2F14" w:rsidP="00F123A0">
      <w:pPr>
        <w:rPr>
          <w:color w:val="000000" w:themeColor="text1"/>
        </w:rPr>
      </w:pPr>
      <w:r w:rsidRPr="3199C3A4">
        <w:rPr>
          <w:color w:val="000000" w:themeColor="text1"/>
        </w:rPr>
        <w:t xml:space="preserve">For </w:t>
      </w:r>
      <w:r w:rsidR="00E44479">
        <w:rPr>
          <w:color w:val="000000" w:themeColor="text1"/>
        </w:rPr>
        <w:t xml:space="preserve">at least </w:t>
      </w:r>
      <w:r w:rsidRPr="3199C3A4">
        <w:rPr>
          <w:color w:val="000000" w:themeColor="text1"/>
        </w:rPr>
        <w:t>the first 200 participants</w:t>
      </w:r>
      <w:r w:rsidR="00676CF2">
        <w:rPr>
          <w:color w:val="000000" w:themeColor="text1"/>
        </w:rPr>
        <w:t xml:space="preserve"> in each comparison</w:t>
      </w:r>
      <w:r w:rsidRPr="3199C3A4">
        <w:rPr>
          <w:color w:val="000000" w:themeColor="text1"/>
        </w:rPr>
        <w:t xml:space="preserve"> in Main Randomi</w:t>
      </w:r>
      <w:r w:rsidR="009B5D85" w:rsidRPr="3199C3A4">
        <w:rPr>
          <w:color w:val="000000" w:themeColor="text1"/>
        </w:rPr>
        <w:t>s</w:t>
      </w:r>
      <w:r w:rsidRPr="3199C3A4">
        <w:rPr>
          <w:color w:val="000000" w:themeColor="text1"/>
        </w:rPr>
        <w:t>ation part B (no additional treatment vs. convalescent plasma</w:t>
      </w:r>
      <w:r w:rsidR="00E44479">
        <w:rPr>
          <w:color w:val="000000" w:themeColor="text1"/>
        </w:rPr>
        <w:t xml:space="preserve"> </w:t>
      </w:r>
      <w:r w:rsidR="00676CF2">
        <w:rPr>
          <w:color w:val="000000" w:themeColor="text1"/>
        </w:rPr>
        <w:t xml:space="preserve">and no additional treatment </w:t>
      </w:r>
      <w:r w:rsidR="00E44479">
        <w:rPr>
          <w:color w:val="000000" w:themeColor="text1"/>
        </w:rPr>
        <w:t>vs.</w:t>
      </w:r>
      <w:r w:rsidR="00F87709">
        <w:rPr>
          <w:color w:val="000000" w:themeColor="text1"/>
        </w:rPr>
        <w:t xml:space="preserve"> synthetic neutralising antibody</w:t>
      </w:r>
      <w:r w:rsidRPr="3199C3A4">
        <w:rPr>
          <w:color w:val="000000" w:themeColor="text1"/>
        </w:rPr>
        <w:t xml:space="preserve">), </w:t>
      </w:r>
      <w:r w:rsidR="00112BDB" w:rsidRPr="3199C3A4">
        <w:rPr>
          <w:color w:val="000000" w:themeColor="text1"/>
        </w:rPr>
        <w:t>the following information will be collected</w:t>
      </w:r>
      <w:r w:rsidRPr="3199C3A4">
        <w:rPr>
          <w:color w:val="000000" w:themeColor="text1"/>
        </w:rPr>
        <w:t xml:space="preserve"> on the following events occurring within the first 72 hours after randomisation</w:t>
      </w:r>
      <w:r w:rsidR="00112BDB" w:rsidRPr="3199C3A4">
        <w:rPr>
          <w:color w:val="000000" w:themeColor="text1"/>
        </w:rPr>
        <w:t>:</w:t>
      </w:r>
    </w:p>
    <w:p w14:paraId="4B9AD544" w14:textId="77777777" w:rsidR="00FE2F14" w:rsidRPr="00C97BE3" w:rsidRDefault="00FE2F14" w:rsidP="00E105FD">
      <w:pPr>
        <w:pStyle w:val="ListParagraph"/>
        <w:numPr>
          <w:ilvl w:val="0"/>
          <w:numId w:val="25"/>
        </w:numPr>
        <w:rPr>
          <w:color w:val="000000" w:themeColor="text1"/>
        </w:rPr>
      </w:pPr>
      <w:r w:rsidRPr="00C97BE3">
        <w:rPr>
          <w:color w:val="000000" w:themeColor="text1"/>
        </w:rPr>
        <w:t>Sudden worsening in respiratory status</w:t>
      </w:r>
    </w:p>
    <w:p w14:paraId="0DF480AD" w14:textId="77777777" w:rsidR="00FE2F14" w:rsidRPr="00C97BE3" w:rsidRDefault="00FE2F14" w:rsidP="00E105FD">
      <w:pPr>
        <w:pStyle w:val="ListParagraph"/>
        <w:numPr>
          <w:ilvl w:val="0"/>
          <w:numId w:val="25"/>
        </w:numPr>
        <w:rPr>
          <w:color w:val="000000" w:themeColor="text1"/>
        </w:rPr>
      </w:pPr>
      <w:r w:rsidRPr="00C97BE3">
        <w:rPr>
          <w:color w:val="000000" w:themeColor="text1"/>
        </w:rPr>
        <w:t>Severe allergic reaction</w:t>
      </w:r>
      <w:r w:rsidR="00676CF2">
        <w:rPr>
          <w:color w:val="000000" w:themeColor="text1"/>
        </w:rPr>
        <w:t xml:space="preserve"> or other infusion reaction</w:t>
      </w:r>
    </w:p>
    <w:p w14:paraId="77F920B2" w14:textId="77777777" w:rsidR="00EC1FE7" w:rsidRPr="00C97BE3" w:rsidRDefault="00EC1FE7" w:rsidP="00E105FD">
      <w:pPr>
        <w:pStyle w:val="ListParagraph"/>
        <w:numPr>
          <w:ilvl w:val="0"/>
          <w:numId w:val="25"/>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2B68412E" w14:textId="77777777" w:rsidR="002627C5" w:rsidRPr="00C97BE3" w:rsidRDefault="002627C5" w:rsidP="00E105FD">
      <w:pPr>
        <w:pStyle w:val="ListParagraph"/>
        <w:numPr>
          <w:ilvl w:val="0"/>
          <w:numId w:val="25"/>
        </w:numPr>
        <w:rPr>
          <w:color w:val="000000" w:themeColor="text1"/>
        </w:rPr>
      </w:pPr>
      <w:r w:rsidRPr="00C97BE3">
        <w:rPr>
          <w:color w:val="000000" w:themeColor="text1"/>
        </w:rPr>
        <w:t>Sudden hypotension, defined as either (</w:t>
      </w:r>
      <w:proofErr w:type="spellStart"/>
      <w:r w:rsidRPr="00C97BE3">
        <w:rPr>
          <w:color w:val="000000" w:themeColor="text1"/>
        </w:rPr>
        <w:t>i</w:t>
      </w:r>
      <w:proofErr w:type="spellEnd"/>
      <w:r w:rsidRPr="00C97BE3">
        <w:rPr>
          <w:color w:val="000000" w:themeColor="text1"/>
        </w:rPr>
        <w:t>) sudden drop in systolic blood pressure of ≥30 mmHg with systolic blood pressure ≤80 mmHg; or (ii) requiring urgent medical attention</w:t>
      </w:r>
    </w:p>
    <w:p w14:paraId="59994692" w14:textId="77777777" w:rsidR="0009515F" w:rsidRDefault="00EC1FE7" w:rsidP="00E105FD">
      <w:pPr>
        <w:pStyle w:val="ListParagraph"/>
        <w:numPr>
          <w:ilvl w:val="0"/>
          <w:numId w:val="25"/>
        </w:numPr>
        <w:rPr>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 xml:space="preserve">direct </w:t>
      </w:r>
      <w:proofErr w:type="spellStart"/>
      <w:r w:rsidR="009D38ED" w:rsidRPr="00C97BE3">
        <w:rPr>
          <w:color w:val="000000" w:themeColor="text1"/>
        </w:rPr>
        <w:t>antiglobulin</w:t>
      </w:r>
      <w:proofErr w:type="spellEnd"/>
      <w:r w:rsidR="009D38ED" w:rsidRPr="00C97BE3">
        <w:rPr>
          <w:color w:val="000000" w:themeColor="text1"/>
        </w:rPr>
        <w:t xml:space="preserve">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w:t>
      </w:r>
      <w:proofErr w:type="spellStart"/>
      <w:r w:rsidRPr="00C97BE3">
        <w:rPr>
          <w:color w:val="000000" w:themeColor="text1"/>
        </w:rPr>
        <w:t>crossmatch</w:t>
      </w:r>
      <w:proofErr w:type="spellEnd"/>
    </w:p>
    <w:p w14:paraId="6835261B" w14:textId="77777777" w:rsidR="00EC1FE7" w:rsidRPr="0009515F" w:rsidRDefault="0009515F" w:rsidP="00E105FD">
      <w:pPr>
        <w:pStyle w:val="ListParagraph"/>
        <w:numPr>
          <w:ilvl w:val="0"/>
          <w:numId w:val="25"/>
        </w:numPr>
        <w:rPr>
          <w:color w:val="000000" w:themeColor="text1"/>
        </w:rPr>
      </w:pPr>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w:t>
      </w:r>
      <w:proofErr w:type="spellStart"/>
      <w:r w:rsidRPr="0009515F">
        <w:rPr>
          <w:color w:val="000000" w:themeColor="text1"/>
        </w:rPr>
        <w:t>i</w:t>
      </w:r>
      <w:proofErr w:type="spellEnd"/>
      <w:r w:rsidRPr="0009515F">
        <w:rPr>
          <w:color w:val="000000" w:themeColor="text1"/>
        </w:rPr>
        <w:t xml:space="preserve">) acute pulmonary embolism; or (ii) deep-vein thrombosis; or (iii) ischaemic stroke; or </w:t>
      </w:r>
      <w:proofErr w:type="gramStart"/>
      <w:r w:rsidRPr="0009515F">
        <w:rPr>
          <w:color w:val="000000" w:themeColor="text1"/>
        </w:rPr>
        <w:t>(iv) myocardial infarction</w:t>
      </w:r>
      <w:proofErr w:type="gramEnd"/>
      <w:r w:rsidRPr="0009515F">
        <w:rPr>
          <w:color w:val="000000" w:themeColor="text1"/>
        </w:rPr>
        <w:t>;</w:t>
      </w:r>
      <w:r>
        <w:rPr>
          <w:color w:val="000000" w:themeColor="text1"/>
        </w:rPr>
        <w:t xml:space="preserve"> </w:t>
      </w:r>
      <w:r w:rsidRPr="0009515F">
        <w:rPr>
          <w:color w:val="000000" w:themeColor="text1"/>
        </w:rPr>
        <w:t>or (v) systemic arterial embolism</w:t>
      </w:r>
      <w:r w:rsidR="002627C5" w:rsidRPr="0009515F">
        <w:rPr>
          <w:color w:val="000000" w:themeColor="text1"/>
        </w:rPr>
        <w:t>.</w:t>
      </w:r>
    </w:p>
    <w:p w14:paraId="5A03B632" w14:textId="77777777" w:rsidR="00FE2F14" w:rsidRPr="00C97BE3" w:rsidRDefault="00FE2F14" w:rsidP="00FE2F14">
      <w:pPr>
        <w:rPr>
          <w:color w:val="000000" w:themeColor="text1"/>
        </w:rPr>
      </w:pPr>
    </w:p>
    <w:p w14:paraId="5B717494" w14:textId="77777777" w:rsidR="00FE2F14" w:rsidRPr="00C97BE3" w:rsidRDefault="00FE2F14" w:rsidP="00FE2F14">
      <w:pPr>
        <w:rPr>
          <w:color w:val="000000" w:themeColor="text1"/>
        </w:rPr>
      </w:pPr>
      <w:r w:rsidRPr="00C97BE3">
        <w:rPr>
          <w:color w:val="000000" w:themeColor="text1"/>
        </w:rPr>
        <w:t xml:space="preserve">The Data Monitoring Committee will review </w:t>
      </w:r>
      <w:proofErr w:type="spellStart"/>
      <w:r w:rsidRPr="00C97BE3">
        <w:rPr>
          <w:color w:val="000000" w:themeColor="text1"/>
        </w:rPr>
        <w:t>unblinded</w:t>
      </w:r>
      <w:proofErr w:type="spellEnd"/>
      <w:r w:rsidRPr="00C97BE3">
        <w:rPr>
          <w:color w:val="000000" w:themeColor="text1"/>
        </w:rPr>
        <w:t xml:space="preserve">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2A92387E" w14:textId="77777777" w:rsidR="00FE2F14" w:rsidRPr="00C97BE3" w:rsidRDefault="00FE2F14" w:rsidP="00FE2F14">
      <w:pPr>
        <w:rPr>
          <w:color w:val="000000" w:themeColor="text1"/>
        </w:rPr>
      </w:pPr>
    </w:p>
    <w:p w14:paraId="468E14BC" w14:textId="2D7DA3AE"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w:t>
      </w:r>
      <w:proofErr w:type="gramStart"/>
      <w:r w:rsidRPr="00C97BE3">
        <w:rPr>
          <w:color w:val="000000" w:themeColor="text1"/>
        </w:rPr>
        <w:t>Of</w:t>
      </w:r>
      <w:proofErr w:type="gramEnd"/>
      <w:r w:rsidRPr="00C97BE3">
        <w:rPr>
          <w:color w:val="000000" w:themeColor="text1"/>
        </w:rPr>
        <w:t xml:space="preserve">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00683BCA">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53BE5DC4" w14:textId="77777777" w:rsidR="004F244C" w:rsidRPr="00347F62" w:rsidRDefault="004F244C" w:rsidP="001B27CF">
      <w:pPr>
        <w:pStyle w:val="Heading2"/>
      </w:pPr>
      <w:bookmarkStart w:id="149" w:name="_Ref34937519"/>
      <w:bookmarkStart w:id="150" w:name="_Toc37107294"/>
      <w:bookmarkStart w:id="151" w:name="_Toc38099250"/>
      <w:bookmarkStart w:id="152" w:name="_Toc44674848"/>
      <w:bookmarkStart w:id="153" w:name="_Toc55114256"/>
      <w:r>
        <w:t>Duration of follow-up</w:t>
      </w:r>
      <w:bookmarkEnd w:id="149"/>
      <w:bookmarkEnd w:id="150"/>
      <w:bookmarkEnd w:id="151"/>
      <w:bookmarkEnd w:id="152"/>
      <w:bookmarkEnd w:id="153"/>
    </w:p>
    <w:p w14:paraId="49201081" w14:textId="5DAD50CE" w:rsidR="004F244C" w:rsidRDefault="004F244C" w:rsidP="00F123A0">
      <w:pPr>
        <w:rPr>
          <w:lang w:val="en-US"/>
        </w:rPr>
      </w:pPr>
      <w:r w:rsidRPr="05808D82">
        <w:rPr>
          <w:lang w:val="en-US"/>
        </w:rPr>
        <w:t xml:space="preserve">All </w:t>
      </w:r>
      <w:proofErr w:type="spellStart"/>
      <w:r w:rsidR="00BB0B51" w:rsidRPr="05808D82">
        <w:rPr>
          <w:lang w:val="en-US"/>
        </w:rPr>
        <w:t>randomised</w:t>
      </w:r>
      <w:proofErr w:type="spellEnd"/>
      <w:r w:rsidR="00BB0B51" w:rsidRPr="05808D82">
        <w:rPr>
          <w:lang w:val="en-US"/>
        </w:rPr>
        <w:t xml:space="preserve"> </w:t>
      </w:r>
      <w:r w:rsidRPr="05808D82">
        <w:rPr>
          <w:lang w:val="en-US"/>
        </w:rPr>
        <w:t xml:space="preserve">participants are to be followed up until death, discharge from hospital or 28 days </w:t>
      </w:r>
      <w:r w:rsidR="00F47C60" w:rsidRPr="05808D82">
        <w:rPr>
          <w:lang w:val="en-US"/>
        </w:rPr>
        <w:t xml:space="preserve">after </w:t>
      </w:r>
      <w:proofErr w:type="spellStart"/>
      <w:r w:rsidR="00BB0B51" w:rsidRPr="05808D82">
        <w:rPr>
          <w:lang w:val="en-US"/>
        </w:rPr>
        <w:t>randomisation</w:t>
      </w:r>
      <w:proofErr w:type="spellEnd"/>
      <w:r w:rsidR="001B0EEE" w:rsidRPr="05808D82">
        <w:rPr>
          <w:lang w:val="en-US"/>
        </w:rPr>
        <w:t xml:space="preserve"> (whichever is sooner)</w:t>
      </w:r>
      <w:r w:rsidRPr="05808D82">
        <w:rPr>
          <w:lang w:val="en-US"/>
        </w:rPr>
        <w:t xml:space="preserve">. It is </w:t>
      </w:r>
      <w:proofErr w:type="spellStart"/>
      <w:r w:rsidR="00BB0B51" w:rsidRPr="05808D82">
        <w:rPr>
          <w:lang w:val="en-US"/>
        </w:rPr>
        <w:t>recognised</w:t>
      </w:r>
      <w:proofErr w:type="spellEnd"/>
      <w:r w:rsidR="00BB0B51" w:rsidRPr="05808D82">
        <w:rPr>
          <w:lang w:val="en-US"/>
        </w:rPr>
        <w:t xml:space="preserve"> </w:t>
      </w:r>
      <w:r w:rsidRPr="05808D82">
        <w:rPr>
          <w:lang w:val="en-US"/>
        </w:rPr>
        <w:t xml:space="preserve">that in the setting of this trial, there may be some variability in exactly how many days </w:t>
      </w:r>
      <w:r w:rsidR="00F47C60" w:rsidRPr="05808D82">
        <w:rPr>
          <w:lang w:val="en-US"/>
        </w:rPr>
        <w:t xml:space="preserve">after </w:t>
      </w:r>
      <w:proofErr w:type="spellStart"/>
      <w:r w:rsidR="00BB0B51" w:rsidRPr="05808D82">
        <w:rPr>
          <w:lang w:val="en-US"/>
        </w:rPr>
        <w:t>randomisation</w:t>
      </w:r>
      <w:proofErr w:type="spellEnd"/>
      <w:r w:rsidRPr="05808D82">
        <w:rPr>
          <w:lang w:val="en-US"/>
        </w:rPr>
        <w:t xml:space="preserve">, </w:t>
      </w:r>
      <w:r w:rsidRPr="05808D82">
        <w:rPr>
          <w:lang w:val="en-US"/>
        </w:rPr>
        <w:lastRenderedPageBreak/>
        <w:t>information on disease status is collected. This is acceptable and will be taken account of in the analyses and interpretation of results, the principle being that some information about post-</w:t>
      </w:r>
      <w:proofErr w:type="spellStart"/>
      <w:r w:rsidR="00BB0B51" w:rsidRPr="05808D82">
        <w:rPr>
          <w:lang w:val="en-US"/>
        </w:rPr>
        <w:t>randomisation</w:t>
      </w:r>
      <w:proofErr w:type="spellEnd"/>
      <w:r w:rsidR="00BB0B51" w:rsidRPr="05808D82">
        <w:rPr>
          <w:lang w:val="en-US"/>
        </w:rPr>
        <w:t xml:space="preserve"> </w:t>
      </w:r>
      <w:r w:rsidRPr="05808D82">
        <w:rPr>
          <w:lang w:val="en-US"/>
        </w:rPr>
        <w:t>disease status is better than none.</w:t>
      </w:r>
    </w:p>
    <w:p w14:paraId="6E25F8B5" w14:textId="77777777" w:rsidR="004F244C" w:rsidRDefault="004F244C" w:rsidP="00F123A0">
      <w:pPr>
        <w:rPr>
          <w:lang w:val="en-US"/>
        </w:rPr>
      </w:pPr>
    </w:p>
    <w:p w14:paraId="41C31B69" w14:textId="77777777" w:rsidR="003803A9" w:rsidRDefault="0024171E" w:rsidP="00F123A0">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p>
    <w:p w14:paraId="74FF5519" w14:textId="77777777" w:rsidR="00655943" w:rsidRPr="00D22701" w:rsidRDefault="00655943" w:rsidP="00F123A0"/>
    <w:p w14:paraId="027084A4" w14:textId="77777777" w:rsidR="004F244C" w:rsidRPr="00734153" w:rsidRDefault="004F244C" w:rsidP="001B27CF">
      <w:pPr>
        <w:pStyle w:val="Heading2"/>
      </w:pPr>
      <w:bookmarkStart w:id="154" w:name="_Toc34778082"/>
      <w:bookmarkStart w:id="155" w:name="_Toc34778137"/>
      <w:bookmarkStart w:id="156" w:name="_Toc34778286"/>
      <w:bookmarkStart w:id="157" w:name="_Toc34778340"/>
      <w:bookmarkStart w:id="158" w:name="_Toc34778393"/>
      <w:bookmarkStart w:id="159" w:name="_Toc34778473"/>
      <w:bookmarkStart w:id="160" w:name="_Toc34778528"/>
      <w:bookmarkStart w:id="161" w:name="_Toc34778584"/>
      <w:bookmarkStart w:id="162" w:name="_Toc34780062"/>
      <w:bookmarkStart w:id="163" w:name="_Toc34780326"/>
      <w:bookmarkStart w:id="164" w:name="_Toc34780456"/>
      <w:bookmarkStart w:id="165" w:name="_Toc34778083"/>
      <w:bookmarkStart w:id="166" w:name="_Toc34778138"/>
      <w:bookmarkStart w:id="167" w:name="_Toc34778287"/>
      <w:bookmarkStart w:id="168" w:name="_Toc34778341"/>
      <w:bookmarkStart w:id="169" w:name="_Toc34778394"/>
      <w:bookmarkStart w:id="170" w:name="_Toc34778474"/>
      <w:bookmarkStart w:id="171" w:name="_Toc34778529"/>
      <w:bookmarkStart w:id="172" w:name="_Toc34778585"/>
      <w:bookmarkStart w:id="173" w:name="_Toc34780063"/>
      <w:bookmarkStart w:id="174" w:name="_Toc34780327"/>
      <w:bookmarkStart w:id="175" w:name="_Toc34780457"/>
      <w:bookmarkStart w:id="176" w:name="_Toc34778084"/>
      <w:bookmarkStart w:id="177" w:name="_Toc34778139"/>
      <w:bookmarkStart w:id="178" w:name="_Toc34778288"/>
      <w:bookmarkStart w:id="179" w:name="_Toc34778342"/>
      <w:bookmarkStart w:id="180" w:name="_Toc34778395"/>
      <w:bookmarkStart w:id="181" w:name="_Toc34778475"/>
      <w:bookmarkStart w:id="182" w:name="_Toc34778530"/>
      <w:bookmarkStart w:id="183" w:name="_Toc34778586"/>
      <w:bookmarkStart w:id="184" w:name="_Toc34780064"/>
      <w:bookmarkStart w:id="185" w:name="_Toc34780328"/>
      <w:bookmarkStart w:id="186" w:name="_Toc34780458"/>
      <w:bookmarkStart w:id="187" w:name="_Ref34936252"/>
      <w:bookmarkStart w:id="188" w:name="_Toc37107295"/>
      <w:bookmarkStart w:id="189" w:name="_Toc38099251"/>
      <w:bookmarkStart w:id="190" w:name="_Toc44674849"/>
      <w:bookmarkStart w:id="191" w:name="_Toc55114257"/>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734153">
        <w:t>Withdrawal of consent</w:t>
      </w:r>
      <w:bookmarkEnd w:id="187"/>
      <w:bookmarkEnd w:id="188"/>
      <w:bookmarkEnd w:id="189"/>
      <w:bookmarkEnd w:id="190"/>
      <w:bookmarkEnd w:id="191"/>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40402F49" w14:textId="77777777" w:rsidR="004B65DD" w:rsidRPr="00734153" w:rsidRDefault="004B65DD" w:rsidP="00F123A0">
      <w:pPr>
        <w:pStyle w:val="StyleHeading1Linespacingsingle"/>
        <w:numPr>
          <w:ilvl w:val="0"/>
          <w:numId w:val="2"/>
        </w:numPr>
      </w:pPr>
      <w:bookmarkStart w:id="192" w:name="_Toc34778086"/>
      <w:bookmarkStart w:id="193" w:name="_Toc34778141"/>
      <w:bookmarkStart w:id="194" w:name="_Toc34778290"/>
      <w:bookmarkStart w:id="195" w:name="_Toc34778344"/>
      <w:bookmarkStart w:id="196" w:name="_Toc34778397"/>
      <w:bookmarkStart w:id="197" w:name="_Toc34778477"/>
      <w:bookmarkStart w:id="198" w:name="_Toc34778532"/>
      <w:bookmarkStart w:id="199" w:name="_Toc34778588"/>
      <w:bookmarkStart w:id="200" w:name="_Toc34780066"/>
      <w:bookmarkStart w:id="201" w:name="_Toc34780330"/>
      <w:bookmarkStart w:id="202" w:name="_Toc34780460"/>
      <w:bookmarkStart w:id="203" w:name="_Toc34778088"/>
      <w:bookmarkStart w:id="204" w:name="_Toc34778143"/>
      <w:bookmarkStart w:id="205" w:name="_Toc34778292"/>
      <w:bookmarkStart w:id="206" w:name="_Toc34778346"/>
      <w:bookmarkStart w:id="207" w:name="_Toc34778399"/>
      <w:bookmarkStart w:id="208" w:name="_Toc34778479"/>
      <w:bookmarkStart w:id="209" w:name="_Toc34778534"/>
      <w:bookmarkStart w:id="210" w:name="_Toc34778590"/>
      <w:bookmarkStart w:id="211" w:name="_Toc34780068"/>
      <w:bookmarkStart w:id="212" w:name="_Toc34780332"/>
      <w:bookmarkStart w:id="213" w:name="_Toc34780462"/>
      <w:bookmarkStart w:id="214" w:name="_Toc34778089"/>
      <w:bookmarkStart w:id="215" w:name="_Toc34778144"/>
      <w:bookmarkStart w:id="216" w:name="_Toc34778293"/>
      <w:bookmarkStart w:id="217" w:name="_Toc34778347"/>
      <w:bookmarkStart w:id="218" w:name="_Toc34778400"/>
      <w:bookmarkStart w:id="219" w:name="_Toc34778480"/>
      <w:bookmarkStart w:id="220" w:name="_Toc34778535"/>
      <w:bookmarkStart w:id="221" w:name="_Toc34778591"/>
      <w:bookmarkStart w:id="222" w:name="_Toc34780069"/>
      <w:bookmarkStart w:id="223" w:name="_Toc34780333"/>
      <w:bookmarkStart w:id="224" w:name="_Toc34780463"/>
      <w:bookmarkStart w:id="225" w:name="_Toc34778090"/>
      <w:bookmarkStart w:id="226" w:name="_Toc34778145"/>
      <w:bookmarkStart w:id="227" w:name="_Toc34778294"/>
      <w:bookmarkStart w:id="228" w:name="_Toc34778348"/>
      <w:bookmarkStart w:id="229" w:name="_Toc34778401"/>
      <w:bookmarkStart w:id="230" w:name="_Toc34778481"/>
      <w:bookmarkStart w:id="231" w:name="_Toc34778536"/>
      <w:bookmarkStart w:id="232" w:name="_Toc34778592"/>
      <w:bookmarkStart w:id="233" w:name="_Toc34780070"/>
      <w:bookmarkStart w:id="234" w:name="_Toc34780334"/>
      <w:bookmarkStart w:id="235" w:name="_Toc34780464"/>
      <w:bookmarkStart w:id="236" w:name="_Ref419466990"/>
      <w:bookmarkStart w:id="237" w:name="_Toc37107296"/>
      <w:bookmarkStart w:id="238" w:name="_Toc38099252"/>
      <w:bookmarkStart w:id="239" w:name="_Toc44674850"/>
      <w:bookmarkStart w:id="240" w:name="_Toc5511425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734153">
        <w:t>Statistical analysis</w:t>
      </w:r>
      <w:bookmarkEnd w:id="236"/>
      <w:bookmarkEnd w:id="237"/>
      <w:bookmarkEnd w:id="238"/>
      <w:bookmarkEnd w:id="239"/>
      <w:bookmarkEnd w:id="240"/>
    </w:p>
    <w:p w14:paraId="7962D184" w14:textId="77777777" w:rsidR="00EB55A5" w:rsidRDefault="00EB55A5" w:rsidP="00D1558B">
      <w:pPr>
        <w:pStyle w:val="Default"/>
        <w:rPr>
          <w:sz w:val="22"/>
          <w:szCs w:val="22"/>
        </w:rPr>
      </w:pPr>
      <w:bookmarkStart w:id="241"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77777777" w:rsidR="00D1558B" w:rsidRDefault="00D1558B" w:rsidP="001B27CF">
      <w:pPr>
        <w:pStyle w:val="Heading2"/>
      </w:pPr>
      <w:bookmarkStart w:id="242" w:name="_Toc37107297"/>
      <w:bookmarkStart w:id="243" w:name="_Toc38099253"/>
      <w:bookmarkStart w:id="244" w:name="_Toc44674851"/>
      <w:bookmarkStart w:id="245" w:name="_Toc55114259"/>
      <w:r>
        <w:t>Outcomes</w:t>
      </w:r>
      <w:bookmarkEnd w:id="242"/>
      <w:bookmarkEnd w:id="243"/>
      <w:bookmarkEnd w:id="244"/>
      <w:bookmarkEnd w:id="245"/>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proofErr w:type="spellStart"/>
      <w:r w:rsidR="008A3080">
        <w:rPr>
          <w:lang w:val="en-US"/>
        </w:rPr>
        <w:t>randomis</w:t>
      </w:r>
      <w:r w:rsidR="00717229">
        <w:rPr>
          <w:lang w:val="en-US"/>
        </w:rPr>
        <w:t>ation</w:t>
      </w:r>
      <w:proofErr w:type="spellEnd"/>
      <w:r w:rsidR="00717229">
        <w:rPr>
          <w:lang w:val="en-US"/>
        </w:rPr>
        <w:t xml:space="preserve">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 xml:space="preserve">death at various </w:t>
      </w:r>
      <w:proofErr w:type="spellStart"/>
      <w:r w:rsidR="00F47C60">
        <w:rPr>
          <w:lang w:val="en-US"/>
        </w:rPr>
        <w:t>timepoints</w:t>
      </w:r>
      <w:proofErr w:type="spellEnd"/>
      <w:r w:rsidR="00F47C60">
        <w:rPr>
          <w:lang w:val="en-US"/>
        </w:rPr>
        <w:t xml:space="preserve">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079F3C68"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w:t>
      </w:r>
      <w:proofErr w:type="spellStart"/>
      <w:r w:rsidR="008003BF">
        <w:rPr>
          <w:lang w:val="en-US"/>
        </w:rPr>
        <w:t>haemolysis</w:t>
      </w:r>
      <w:proofErr w:type="spellEnd"/>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 xml:space="preserve">after </w:t>
      </w:r>
      <w:proofErr w:type="spellStart"/>
      <w:r w:rsidR="0056140B">
        <w:rPr>
          <w:lang w:val="en-US"/>
        </w:rPr>
        <w:t>randomi</w:t>
      </w:r>
      <w:r w:rsidR="009B5D85">
        <w:rPr>
          <w:lang w:val="en-US"/>
        </w:rPr>
        <w:t>s</w:t>
      </w:r>
      <w:r w:rsidR="0056140B">
        <w:rPr>
          <w:lang w:val="en-US"/>
        </w:rPr>
        <w:t>ation</w:t>
      </w:r>
      <w:proofErr w:type="spellEnd"/>
      <w:r w:rsidR="0056140B">
        <w:rPr>
          <w:lang w:val="en-US"/>
        </w:rPr>
        <w:t>.</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 xml:space="preserve">ata from routine healthcare records (including linkage to medical databases held by </w:t>
      </w:r>
      <w:proofErr w:type="spellStart"/>
      <w:r w:rsidR="00D1558B" w:rsidRPr="3199C3A4">
        <w:rPr>
          <w:lang w:val="en-US"/>
        </w:rPr>
        <w:t>organi</w:t>
      </w:r>
      <w:r w:rsidR="00BB0B51" w:rsidRPr="3199C3A4">
        <w:rPr>
          <w:lang w:val="en-US"/>
        </w:rPr>
        <w:t>s</w:t>
      </w:r>
      <w:r w:rsidR="00D1558B" w:rsidRPr="3199C3A4">
        <w:rPr>
          <w:lang w:val="en-US"/>
        </w:rPr>
        <w:t>ations</w:t>
      </w:r>
      <w:proofErr w:type="spellEnd"/>
      <w:r w:rsidR="00D1558B" w:rsidRPr="3199C3A4">
        <w:rPr>
          <w:lang w:val="en-US"/>
        </w:rPr>
        <w:t xml:space="preserve">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77777777" w:rsidR="00D1558B" w:rsidRDefault="00D1558B" w:rsidP="00F123A0"/>
    <w:p w14:paraId="0A7832E8" w14:textId="77777777" w:rsidR="00D1558B" w:rsidRDefault="00D1558B" w:rsidP="001B27CF">
      <w:pPr>
        <w:pStyle w:val="Heading2"/>
      </w:pPr>
      <w:bookmarkStart w:id="246" w:name="_Toc37107298"/>
      <w:bookmarkStart w:id="247" w:name="_Toc38099254"/>
      <w:bookmarkStart w:id="248" w:name="_Toc44674852"/>
      <w:bookmarkStart w:id="249" w:name="_Toc55114260"/>
      <w:r>
        <w:t>Methods of analysis</w:t>
      </w:r>
      <w:bookmarkEnd w:id="246"/>
      <w:bookmarkEnd w:id="247"/>
      <w:bookmarkEnd w:id="248"/>
      <w:bookmarkEnd w:id="249"/>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44832B26"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 xml:space="preserve">B or C,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45A8109A" w:rsidR="00336A40" w:rsidRPr="00734153" w:rsidRDefault="00336A40" w:rsidP="00336A40">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77777777" w:rsidR="003C4421" w:rsidRPr="00734153" w:rsidRDefault="003C4421" w:rsidP="00F123A0"/>
    <w:p w14:paraId="50184567" w14:textId="77777777" w:rsidR="00CA5601" w:rsidRDefault="00626E73" w:rsidP="00626E73">
      <w:r>
        <w:t>Further details will be fully described in the Statistical Analysis Plan.</w:t>
      </w:r>
    </w:p>
    <w:p w14:paraId="3CEB75A1" w14:textId="05C876E6" w:rsidR="008B728D" w:rsidRPr="00C54ABA" w:rsidRDefault="008B728D">
      <w:pPr>
        <w:autoSpaceDE/>
        <w:autoSpaceDN/>
        <w:adjustRightInd/>
        <w:contextualSpacing w:val="0"/>
        <w:jc w:val="left"/>
      </w:pPr>
    </w:p>
    <w:p w14:paraId="259EDDC4" w14:textId="77777777" w:rsidR="008B728D" w:rsidRDefault="008B728D">
      <w:pPr>
        <w:autoSpaceDE/>
        <w:autoSpaceDN/>
        <w:adjustRightInd/>
        <w:contextualSpacing w:val="0"/>
        <w:jc w:val="left"/>
        <w:rPr>
          <w:b/>
          <w:bCs w:val="0"/>
          <w:caps/>
          <w:kern w:val="32"/>
          <w:sz w:val="28"/>
          <w:szCs w:val="28"/>
          <w:lang w:eastAsia="en-US"/>
        </w:rPr>
      </w:pPr>
      <w:bookmarkStart w:id="250" w:name="_Toc37770919"/>
      <w:bookmarkStart w:id="251" w:name="_Toc37771575"/>
      <w:bookmarkStart w:id="252" w:name="_Toc37107299"/>
      <w:bookmarkStart w:id="253" w:name="_Toc38099255"/>
      <w:bookmarkStart w:id="254" w:name="_Toc44674853"/>
      <w:bookmarkStart w:id="255" w:name="_Toc55114261"/>
      <w:bookmarkEnd w:id="250"/>
      <w:bookmarkEnd w:id="251"/>
      <w:r>
        <w:br w:type="page"/>
      </w:r>
    </w:p>
    <w:p w14:paraId="36F4A254" w14:textId="0D7A3DBB" w:rsidR="007F4D0E" w:rsidRDefault="00C71205" w:rsidP="00F123A0">
      <w:pPr>
        <w:pStyle w:val="StyleHeading1Linespacingsingle"/>
        <w:numPr>
          <w:ilvl w:val="0"/>
          <w:numId w:val="2"/>
        </w:numPr>
      </w:pPr>
      <w:r>
        <w:lastRenderedPageBreak/>
        <w:t>DATA and saFETy Monitoring</w:t>
      </w:r>
      <w:bookmarkEnd w:id="252"/>
      <w:bookmarkEnd w:id="253"/>
      <w:bookmarkEnd w:id="254"/>
      <w:bookmarkEnd w:id="255"/>
    </w:p>
    <w:p w14:paraId="62043107" w14:textId="43DFD65D" w:rsidR="00295817" w:rsidRDefault="00295817" w:rsidP="001B27CF">
      <w:pPr>
        <w:pStyle w:val="Heading2"/>
      </w:pPr>
      <w:bookmarkStart w:id="256" w:name="_Ref34892690"/>
      <w:bookmarkStart w:id="257" w:name="_Toc37107300"/>
      <w:bookmarkStart w:id="258" w:name="_Toc38099256"/>
      <w:bookmarkStart w:id="259" w:name="_Toc44674854"/>
      <w:bookmarkStart w:id="260" w:name="_Toc55114262"/>
      <w:r>
        <w:t>Recording Suspected Serious Adverse Reactions</w:t>
      </w:r>
      <w:bookmarkEnd w:id="256"/>
      <w:bookmarkEnd w:id="257"/>
      <w:bookmarkEnd w:id="258"/>
      <w:bookmarkEnd w:id="259"/>
      <w:bookmarkEnd w:id="260"/>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6"/>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5E8986ED" w14:textId="77777777" w:rsidR="008D19B8" w:rsidRDefault="008D19B8" w:rsidP="00F123A0"/>
    <w:p w14:paraId="5D0A0BDC" w14:textId="77777777" w:rsidR="00F31D86" w:rsidRDefault="0065693F" w:rsidP="00F31D86">
      <w:bookmarkStart w:id="261" w:name="_Toc34778488"/>
      <w:bookmarkStart w:id="262" w:name="_Toc34778543"/>
      <w:bookmarkStart w:id="263" w:name="_Toc34778599"/>
      <w:bookmarkStart w:id="264" w:name="_Toc34780077"/>
      <w:bookmarkStart w:id="265" w:name="_Toc34778097"/>
      <w:bookmarkStart w:id="266" w:name="_Toc34778152"/>
      <w:bookmarkStart w:id="267" w:name="_Toc34778301"/>
      <w:bookmarkStart w:id="268" w:name="_Toc34778355"/>
      <w:bookmarkStart w:id="269" w:name="_Toc34778408"/>
      <w:bookmarkStart w:id="270" w:name="_Toc34778489"/>
      <w:bookmarkStart w:id="271" w:name="_Toc34778544"/>
      <w:bookmarkStart w:id="272" w:name="_Toc34778600"/>
      <w:bookmarkStart w:id="273" w:name="_Toc34780078"/>
      <w:bookmarkStart w:id="274" w:name="_Toc34778490"/>
      <w:bookmarkStart w:id="275" w:name="_Toc34778545"/>
      <w:bookmarkStart w:id="276" w:name="_Toc34778601"/>
      <w:bookmarkStart w:id="277" w:name="_Toc34780079"/>
      <w:bookmarkStart w:id="278" w:name="_Toc135020171"/>
      <w:bookmarkEnd w:id="24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t xml:space="preserve">[UK only] </w:t>
      </w:r>
      <w:r w:rsidR="00F31D86">
        <w:t>S</w:t>
      </w:r>
      <w:r w:rsidR="002627C5">
        <w:t>uspected s</w:t>
      </w:r>
      <w:r w:rsidR="00F31D86">
        <w:t xml:space="preserve">erious transfusion reactions in patients who receive convalescent plasma should </w:t>
      </w:r>
      <w:r w:rsidR="00F31D86" w:rsidRPr="009510A2">
        <w:t xml:space="preserve">additionally </w:t>
      </w:r>
      <w:r w:rsidR="00F31D86">
        <w:t xml:space="preserve">be </w:t>
      </w:r>
      <w:r w:rsidR="002627C5">
        <w:t xml:space="preserve">reported to </w:t>
      </w:r>
      <w:r w:rsidR="00F31D86">
        <w:t>Serious Hazards of Transfusions (SHOT) and through the MHRA Serious Adverse Blood Reactions and Events (SABRE) system.</w:t>
      </w:r>
      <w:r w:rsidR="00F31D86">
        <w:rPr>
          <w:rStyle w:val="FootnoteReference"/>
        </w:rPr>
        <w:footnoteReference w:id="7"/>
      </w:r>
    </w:p>
    <w:p w14:paraId="4C61A397" w14:textId="77777777" w:rsidR="0037681A" w:rsidRDefault="0037681A" w:rsidP="00F31D86"/>
    <w:p w14:paraId="7751B26B" w14:textId="77777777" w:rsidR="00E86E55" w:rsidRDefault="00E86E55" w:rsidP="001B27CF">
      <w:pPr>
        <w:pStyle w:val="Heading2"/>
      </w:pPr>
      <w:bookmarkStart w:id="279" w:name="_Toc37107301"/>
      <w:bookmarkStart w:id="280" w:name="_Toc38099257"/>
      <w:bookmarkStart w:id="281" w:name="_Toc44674855"/>
      <w:bookmarkStart w:id="282" w:name="_Toc55114263"/>
      <w:r>
        <w:t>Central assessment and onward reporting of SUSARs</w:t>
      </w:r>
      <w:bookmarkEnd w:id="279"/>
      <w:bookmarkEnd w:id="280"/>
      <w:bookmarkEnd w:id="281"/>
      <w:bookmarkEnd w:id="282"/>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283" w:name="_Toc37107302"/>
      <w:bookmarkStart w:id="284" w:name="_Toc38099258"/>
      <w:bookmarkStart w:id="285" w:name="_Toc44674856"/>
      <w:bookmarkStart w:id="286" w:name="_Toc55114264"/>
      <w:r>
        <w:t>Recording other Adverse Events</w:t>
      </w:r>
      <w:bookmarkEnd w:id="283"/>
      <w:bookmarkEnd w:id="284"/>
      <w:bookmarkEnd w:id="285"/>
      <w:bookmarkEnd w:id="286"/>
    </w:p>
    <w:p w14:paraId="3D3409FB" w14:textId="2E0C8D55"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683BC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683BCA">
        <w:t>2.7</w:t>
      </w:r>
      <w:r w:rsidR="00F57479">
        <w:fldChar w:fldCharType="end"/>
      </w:r>
      <w:r w:rsidR="00E95A88" w:rsidDel="008F7F24">
        <w:t xml:space="preserve">. It is anticipated that for some </w:t>
      </w:r>
      <w:proofErr w:type="spellStart"/>
      <w:r w:rsidR="00E95A88" w:rsidDel="008F7F24">
        <w:t>substudies</w:t>
      </w:r>
      <w:proofErr w:type="spellEnd"/>
      <w:r w:rsidR="00E95A88" w:rsidDel="008F7F24">
        <w:t>,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287" w:name="_Toc514709855"/>
      <w:bookmarkStart w:id="288" w:name="_Toc514756016"/>
      <w:bookmarkStart w:id="289" w:name="_Toc514773832"/>
      <w:bookmarkStart w:id="290" w:name="_Toc514776538"/>
      <w:bookmarkStart w:id="291" w:name="_Toc514939412"/>
      <w:bookmarkStart w:id="292" w:name="_Toc514947223"/>
      <w:bookmarkStart w:id="293" w:name="_Toc515001195"/>
      <w:bookmarkStart w:id="294" w:name="_Toc34303402"/>
      <w:bookmarkStart w:id="295" w:name="_Toc514709856"/>
      <w:bookmarkStart w:id="296" w:name="_Toc514756017"/>
      <w:bookmarkStart w:id="297" w:name="_Toc514773833"/>
      <w:bookmarkStart w:id="298" w:name="_Toc514776539"/>
      <w:bookmarkStart w:id="299" w:name="_Toc514939413"/>
      <w:bookmarkStart w:id="300" w:name="_Toc514947224"/>
      <w:bookmarkStart w:id="301" w:name="_Toc515001196"/>
      <w:bookmarkStart w:id="302" w:name="_Toc34303403"/>
      <w:bookmarkStart w:id="303" w:name="_Toc502695956"/>
      <w:bookmarkStart w:id="304" w:name="_Toc502696245"/>
      <w:bookmarkStart w:id="305" w:name="_Toc503430774"/>
      <w:bookmarkEnd w:id="278"/>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2A02DE8D" w14:textId="77777777" w:rsidR="004B65DD" w:rsidRPr="00734153" w:rsidRDefault="00123202" w:rsidP="001B27CF">
      <w:pPr>
        <w:pStyle w:val="Heading2"/>
      </w:pPr>
      <w:bookmarkStart w:id="306" w:name="_Toc247076032"/>
      <w:bookmarkStart w:id="307" w:name="_Toc247076034"/>
      <w:bookmarkStart w:id="308" w:name="_Toc247076037"/>
      <w:bookmarkStart w:id="309" w:name="_Toc247076039"/>
      <w:bookmarkStart w:id="310" w:name="_Toc135020176"/>
      <w:bookmarkStart w:id="311" w:name="_Ref247430832"/>
      <w:bookmarkStart w:id="312" w:name="_Ref490814834"/>
      <w:bookmarkStart w:id="313" w:name="_Ref491115124"/>
      <w:bookmarkStart w:id="314" w:name="_Toc37107303"/>
      <w:bookmarkStart w:id="315" w:name="_Toc38099259"/>
      <w:bookmarkStart w:id="316" w:name="_Toc44674857"/>
      <w:bookmarkStart w:id="317" w:name="_Toc55114265"/>
      <w:bookmarkEnd w:id="306"/>
      <w:bookmarkEnd w:id="307"/>
      <w:bookmarkEnd w:id="308"/>
      <w:bookmarkEnd w:id="309"/>
      <w:r>
        <w:t>R</w:t>
      </w:r>
      <w:r w:rsidR="004B65DD" w:rsidRPr="00734153">
        <w:t xml:space="preserve">ole of the </w:t>
      </w:r>
      <w:bookmarkEnd w:id="310"/>
      <w:bookmarkEnd w:id="311"/>
      <w:bookmarkEnd w:id="312"/>
      <w:bookmarkEnd w:id="313"/>
      <w:r w:rsidR="00E55C01">
        <w:t>D</w:t>
      </w:r>
      <w:r w:rsidR="00E86E55">
        <w:t>ata Monitoring Committee (DM</w:t>
      </w:r>
      <w:r w:rsidR="00E55C01">
        <w:t>C</w:t>
      </w:r>
      <w:r w:rsidR="00E86E55">
        <w:t>)</w:t>
      </w:r>
      <w:bookmarkEnd w:id="314"/>
      <w:bookmarkEnd w:id="315"/>
      <w:bookmarkEnd w:id="316"/>
      <w:bookmarkEnd w:id="317"/>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086A70DA"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683BCA">
        <w:t>2.7.1</w:t>
      </w:r>
      <w:r w:rsidR="00FE2F14">
        <w:fldChar w:fldCharType="end"/>
      </w:r>
      <w:r w:rsidR="00FE2F14">
        <w:t xml:space="preserve">, the DMC will advise if collection of information relating to the safety of convalescent plasma should be extended beyond the first 200 patients enrolled to </w:t>
      </w:r>
      <w:r w:rsidR="00F57479">
        <w:t xml:space="preserve">each comparison in </w:t>
      </w:r>
      <w:r w:rsidR="00FE2F14">
        <w:t xml:space="preserve">Main Randomisation </w:t>
      </w:r>
      <w:r w:rsidR="00F57479">
        <w:t xml:space="preserve">part </w:t>
      </w:r>
      <w:r w:rsidR="00FE2F14">
        <w:t>B.</w:t>
      </w:r>
    </w:p>
    <w:p w14:paraId="2CA325BF" w14:textId="77777777" w:rsidR="00DC2E51" w:rsidRDefault="00DC2E51" w:rsidP="00F123A0"/>
    <w:p w14:paraId="09EBE1EA" w14:textId="77777777" w:rsidR="00DC2E51" w:rsidRDefault="00DC2E51" w:rsidP="001B27CF">
      <w:pPr>
        <w:pStyle w:val="Heading2"/>
      </w:pPr>
      <w:bookmarkStart w:id="318" w:name="_Toc37107304"/>
      <w:bookmarkStart w:id="319" w:name="_Toc38099260"/>
      <w:bookmarkStart w:id="320" w:name="_Toc44674858"/>
      <w:bookmarkStart w:id="321" w:name="_Toc55114266"/>
      <w:r>
        <w:t>Blinding</w:t>
      </w:r>
      <w:bookmarkEnd w:id="318"/>
      <w:bookmarkEnd w:id="319"/>
      <w:bookmarkEnd w:id="320"/>
      <w:bookmarkEnd w:id="321"/>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2E7D583A" w14:textId="02BC7556" w:rsidR="00674F0D" w:rsidRPr="00C54ABA" w:rsidRDefault="00674F0D"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322" w:name="_Toc37770926"/>
      <w:bookmarkStart w:id="323" w:name="_Toc37771582"/>
      <w:bookmarkStart w:id="324" w:name="_Toc37770927"/>
      <w:bookmarkStart w:id="325" w:name="_Toc37771583"/>
      <w:bookmarkStart w:id="326" w:name="_Toc37107305"/>
      <w:bookmarkStart w:id="327" w:name="_Toc38099261"/>
      <w:bookmarkStart w:id="328" w:name="_Toc44674859"/>
      <w:bookmarkStart w:id="329" w:name="_Toc55114267"/>
      <w:bookmarkEnd w:id="322"/>
      <w:bookmarkEnd w:id="323"/>
      <w:bookmarkEnd w:id="324"/>
      <w:bookmarkEnd w:id="325"/>
      <w:r>
        <w:br w:type="page"/>
      </w:r>
    </w:p>
    <w:p w14:paraId="55DB6216" w14:textId="36B8A4AF" w:rsidR="00295817" w:rsidRDefault="00295817" w:rsidP="00F123A0">
      <w:pPr>
        <w:pStyle w:val="StyleHeading1Linespacingsingle"/>
        <w:numPr>
          <w:ilvl w:val="0"/>
          <w:numId w:val="2"/>
        </w:numPr>
      </w:pPr>
      <w:r>
        <w:lastRenderedPageBreak/>
        <w:t>Quality Management</w:t>
      </w:r>
      <w:bookmarkEnd w:id="326"/>
      <w:bookmarkEnd w:id="327"/>
      <w:bookmarkEnd w:id="328"/>
      <w:bookmarkEnd w:id="329"/>
    </w:p>
    <w:p w14:paraId="5C4EB6C3" w14:textId="77777777" w:rsidR="00EB55A5" w:rsidRPr="00734153" w:rsidRDefault="00EB55A5" w:rsidP="001B27CF">
      <w:pPr>
        <w:pStyle w:val="Heading2"/>
      </w:pPr>
      <w:bookmarkStart w:id="330" w:name="_Toc37107306"/>
      <w:bookmarkStart w:id="331" w:name="_Toc38099262"/>
      <w:bookmarkStart w:id="332" w:name="_Toc44674860"/>
      <w:bookmarkStart w:id="333" w:name="_Toc55114268"/>
      <w:r>
        <w:t xml:space="preserve">Quality </w:t>
      </w:r>
      <w:proofErr w:type="gramStart"/>
      <w:r>
        <w:t>By</w:t>
      </w:r>
      <w:proofErr w:type="gramEnd"/>
      <w:r>
        <w:t xml:space="preserve"> Design Principles</w:t>
      </w:r>
      <w:bookmarkEnd w:id="330"/>
      <w:bookmarkEnd w:id="331"/>
      <w:bookmarkEnd w:id="332"/>
      <w:bookmarkEnd w:id="333"/>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w:t>
      </w:r>
      <w:proofErr w:type="spellStart"/>
      <w:proofErr w:type="gramStart"/>
      <w:r>
        <w:t>ventilatory</w:t>
      </w:r>
      <w:proofErr w:type="spellEnd"/>
      <w:proofErr w:type="gramEnd"/>
      <w:r>
        <w:t xml:space="preserve">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334" w:name="_Toc36902929"/>
      <w:bookmarkStart w:id="335" w:name="_Toc36902930"/>
      <w:bookmarkStart w:id="336" w:name="_Toc135020178"/>
      <w:bookmarkStart w:id="337" w:name="_Toc37107307"/>
      <w:bookmarkStart w:id="338" w:name="_Toc38099263"/>
      <w:bookmarkStart w:id="339" w:name="_Toc44674861"/>
      <w:bookmarkStart w:id="340" w:name="_Toc55114269"/>
      <w:bookmarkEnd w:id="334"/>
      <w:bookmarkEnd w:id="335"/>
      <w:r w:rsidRPr="00734153">
        <w:t>Training and monitoring</w:t>
      </w:r>
      <w:bookmarkEnd w:id="336"/>
      <w:bookmarkEnd w:id="337"/>
      <w:bookmarkEnd w:id="338"/>
      <w:bookmarkEnd w:id="339"/>
      <w:bookmarkEnd w:id="340"/>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6456EFD7"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 </w:instrText>
      </w:r>
      <w:r w:rsidR="008B728D">
        <w:fldChar w:fldCharType="begin">
          <w:fldData xml:space="preserve">PEVuZE5vdGU+PENpdGU+PEF1dGhvcj5WZW5ldDwvQXV0aG9yPjxZZWFyPjIwMTI8L1llYXI+PFJl
Y051bT4yODAyPC9SZWNOdW0+PERpc3BsYXlUZXh0PjxzdHlsZSBmYWNlPSJzdXBlcnNjcmlwdCI+
MTAsMTE8L3N0eWxlPjwvRGlzcGxheVRleHQ+PHJlY29yZD48cmVjLW51bWJlcj4yODAyPC9yZWMt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8B728D">
        <w:instrText xml:space="preserve"> ADDIN EN.CITE.DATA </w:instrText>
      </w:r>
      <w:r w:rsidR="008B728D">
        <w:fldChar w:fldCharType="end"/>
      </w:r>
      <w:r w:rsidR="008B728D">
        <w:fldChar w:fldCharType="separate"/>
      </w:r>
      <w:hyperlink w:anchor="_ENREF_10" w:tooltip="Venet, 2012 #2802" w:history="1">
        <w:r w:rsidR="008B728D" w:rsidRPr="008B728D">
          <w:rPr>
            <w:noProof/>
            <w:vertAlign w:val="superscript"/>
          </w:rPr>
          <w:t>10</w:t>
        </w:r>
      </w:hyperlink>
      <w:r w:rsidR="008B728D" w:rsidRPr="008B728D">
        <w:rPr>
          <w:noProof/>
          <w:vertAlign w:val="superscript"/>
        </w:rPr>
        <w:t>,</w:t>
      </w:r>
      <w:hyperlink w:anchor="_ENREF_11" w:tooltip="Administration., 2013 #113" w:history="1">
        <w:r w:rsidR="008B728D" w:rsidRPr="008B728D">
          <w:rPr>
            <w:noProof/>
            <w:vertAlign w:val="superscript"/>
          </w:rPr>
          <w:t>11</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6CEED050" w14:textId="77777777" w:rsidR="009B0676" w:rsidRDefault="009B0676" w:rsidP="00F123A0"/>
    <w:p w14:paraId="20BA8579" w14:textId="12EE2489" w:rsidR="004B65DD" w:rsidRPr="00734153" w:rsidRDefault="00026B1E" w:rsidP="00F123A0">
      <w:r>
        <w:t>In the UK, t</w:t>
      </w:r>
      <w:r w:rsidR="009B0676" w:rsidRPr="007E4A91">
        <w:t>raining of laboratory and transfusion staff and initiation of convalescent plasma</w:t>
      </w:r>
      <w:r w:rsidR="009B0676">
        <w:t xml:space="preserve"> delivery</w:t>
      </w:r>
      <w:r w:rsidR="009B0676" w:rsidRPr="007E4A91">
        <w:t xml:space="preserve"> will be performed by NHS</w:t>
      </w:r>
      <w:r w:rsidR="009B0676">
        <w:t xml:space="preserve"> </w:t>
      </w:r>
      <w:r w:rsidR="009B0676" w:rsidRPr="007E4A91">
        <w:t>B</w:t>
      </w:r>
      <w:r w:rsidR="009B0676">
        <w:t>lood and Transplant Clinical Trials Unit</w:t>
      </w:r>
      <w:r w:rsidR="009B0676" w:rsidRPr="007E4A91">
        <w:t xml:space="preserve">. </w:t>
      </w:r>
      <w:r w:rsidR="005539EF" w:rsidRPr="00734153">
        <w:t xml:space="preserve"> </w:t>
      </w:r>
      <w:bookmarkStart w:id="341" w:name="_Toc528139379"/>
    </w:p>
    <w:p w14:paraId="2E9F48E7" w14:textId="06584687" w:rsidR="007F6901" w:rsidRDefault="007F6901" w:rsidP="00F123A0"/>
    <w:p w14:paraId="2FBC8682" w14:textId="77777777" w:rsidR="009B64A3" w:rsidRDefault="009B64A3" w:rsidP="001B27CF">
      <w:pPr>
        <w:pStyle w:val="Heading2"/>
      </w:pPr>
      <w:bookmarkStart w:id="342" w:name="_Toc37107308"/>
      <w:bookmarkStart w:id="343" w:name="_Toc38099264"/>
      <w:bookmarkStart w:id="344" w:name="_Toc44674862"/>
      <w:bookmarkStart w:id="345" w:name="_Toc55114270"/>
      <w:r w:rsidRPr="00734153">
        <w:t>Data management</w:t>
      </w:r>
      <w:bookmarkEnd w:id="342"/>
      <w:bookmarkEnd w:id="343"/>
      <w:bookmarkEnd w:id="344"/>
      <w:bookmarkEnd w:id="345"/>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CEFCFA2"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2" w:tooltip="Administration., 2003 #112" w:history="1">
        <w:r w:rsidR="008B728D">
          <w:fldChar w:fldCharType="begin"/>
        </w:r>
        <w:r w:rsidR="008B728D">
          <w:instrText xml:space="preserve"> ADDIN EN.CITE &lt;EndNote&gt;&lt;Cite&gt;&lt;Author&gt;Administration.&lt;/Author&gt;&lt;Year&gt;2003&lt;/Year&gt;&lt;RecNum&gt;112&lt;/RecNum&gt;&lt;DisplayText&gt;&lt;style face="superscript"&gt;12&lt;/style&gt;&lt;/DisplayText&gt;&lt;record&gt;&lt;rec-number&gt;112&lt;/rec-number&gt;&lt;foreign-keys&gt;&lt;key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8B728D">
          <w:fldChar w:fldCharType="separate"/>
        </w:r>
        <w:r w:rsidR="008B728D" w:rsidRPr="008B728D">
          <w:rPr>
            <w:noProof/>
            <w:vertAlign w:val="superscript"/>
          </w:rPr>
          <w:t>12</w:t>
        </w:r>
        <w:r w:rsidR="008B728D">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346" w:name="_Toc37107309"/>
      <w:bookmarkStart w:id="347" w:name="_Toc38099265"/>
      <w:bookmarkStart w:id="348" w:name="_Toc44674863"/>
      <w:bookmarkStart w:id="349" w:name="_Toc55114271"/>
      <w:r w:rsidRPr="00734153">
        <w:t>Source documents and archiving</w:t>
      </w:r>
      <w:bookmarkEnd w:id="346"/>
      <w:bookmarkEnd w:id="347"/>
      <w:bookmarkEnd w:id="348"/>
      <w:bookmarkEnd w:id="349"/>
    </w:p>
    <w:p w14:paraId="28854E24" w14:textId="78759B88"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683BCA">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350" w:name="_Toc37107310"/>
      <w:bookmarkStart w:id="351" w:name="_Toc38099266"/>
      <w:bookmarkStart w:id="352" w:name="_Toc44674864"/>
      <w:bookmarkStart w:id="353" w:name="_Toc55114272"/>
      <w:r>
        <w:t>Operational and administrative details</w:t>
      </w:r>
      <w:bookmarkEnd w:id="350"/>
      <w:bookmarkEnd w:id="351"/>
      <w:bookmarkEnd w:id="352"/>
      <w:bookmarkEnd w:id="353"/>
    </w:p>
    <w:p w14:paraId="28915A31" w14:textId="77777777" w:rsidR="009B64A3" w:rsidRPr="00734153" w:rsidRDefault="009B64A3" w:rsidP="001B27CF">
      <w:pPr>
        <w:pStyle w:val="Heading2"/>
      </w:pPr>
      <w:bookmarkStart w:id="354" w:name="_Toc37107311"/>
      <w:bookmarkStart w:id="355" w:name="_Toc38099267"/>
      <w:bookmarkStart w:id="356" w:name="_Toc44674865"/>
      <w:bookmarkStart w:id="357" w:name="_Toc55114273"/>
      <w:r w:rsidRPr="00734153">
        <w:t xml:space="preserve">Sponsor and </w:t>
      </w:r>
      <w:r>
        <w:t>coordination</w:t>
      </w:r>
      <w:bookmarkEnd w:id="354"/>
      <w:bookmarkEnd w:id="355"/>
      <w:bookmarkEnd w:id="356"/>
      <w:bookmarkEnd w:id="357"/>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358" w:name="_Toc37107312"/>
      <w:bookmarkStart w:id="359" w:name="_Toc38099268"/>
      <w:bookmarkStart w:id="360" w:name="_Toc44674866"/>
      <w:bookmarkStart w:id="361" w:name="_Toc55114274"/>
      <w:r>
        <w:lastRenderedPageBreak/>
        <w:t>Funding</w:t>
      </w:r>
      <w:bookmarkEnd w:id="358"/>
      <w:bookmarkEnd w:id="359"/>
      <w:bookmarkEnd w:id="360"/>
      <w:bookmarkEnd w:id="361"/>
    </w:p>
    <w:p w14:paraId="4E4DB8B8" w14:textId="1ACD3E54"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t>
      </w:r>
      <w:proofErr w:type="spellStart"/>
      <w:r w:rsidR="00AC7CBB">
        <w:t>Wellcome</w:t>
      </w:r>
      <w:proofErr w:type="spellEnd"/>
      <w:r w:rsidR="00AC7CBB">
        <w:t xml:space="preserv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362" w:name="_Toc37107313"/>
      <w:bookmarkStart w:id="363" w:name="_Toc38099269"/>
      <w:bookmarkStart w:id="364" w:name="_Toc44674867"/>
      <w:bookmarkStart w:id="365" w:name="_Toc55114275"/>
      <w:r w:rsidRPr="00734153">
        <w:t>Indemnity</w:t>
      </w:r>
      <w:bookmarkEnd w:id="362"/>
      <w:bookmarkEnd w:id="363"/>
      <w:bookmarkEnd w:id="364"/>
      <w:bookmarkEnd w:id="365"/>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366" w:name="_Toc37107314"/>
      <w:bookmarkStart w:id="367" w:name="_Toc38099270"/>
      <w:bookmarkStart w:id="368" w:name="_Toc44674868"/>
      <w:bookmarkStart w:id="369" w:name="_Toc55114276"/>
      <w:r w:rsidRPr="00734153">
        <w:t xml:space="preserve">Local Clinical </w:t>
      </w:r>
      <w:proofErr w:type="spellStart"/>
      <w:r w:rsidRPr="00734153">
        <w:t>Centres</w:t>
      </w:r>
      <w:bookmarkEnd w:id="366"/>
      <w:bookmarkEnd w:id="367"/>
      <w:bookmarkEnd w:id="368"/>
      <w:bookmarkEnd w:id="369"/>
      <w:proofErr w:type="spellEnd"/>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7777777" w:rsidR="004B65DD" w:rsidRPr="00734153" w:rsidRDefault="004B65DD" w:rsidP="001B27CF">
      <w:pPr>
        <w:pStyle w:val="Heading2"/>
      </w:pPr>
      <w:bookmarkStart w:id="370" w:name="_Toc34778609"/>
      <w:bookmarkStart w:id="371" w:name="_Toc34780093"/>
      <w:bookmarkStart w:id="372" w:name="_Toc34780353"/>
      <w:bookmarkStart w:id="373" w:name="_Toc34780483"/>
      <w:bookmarkStart w:id="374" w:name="_Toc135020179"/>
      <w:bookmarkStart w:id="375" w:name="_Toc37107315"/>
      <w:bookmarkStart w:id="376" w:name="_Toc38099271"/>
      <w:bookmarkStart w:id="377" w:name="_Toc44674869"/>
      <w:bookmarkStart w:id="378" w:name="_Toc55114277"/>
      <w:bookmarkEnd w:id="370"/>
      <w:bookmarkEnd w:id="371"/>
      <w:bookmarkEnd w:id="372"/>
      <w:bookmarkEnd w:id="373"/>
      <w:r w:rsidRPr="00734153">
        <w:t xml:space="preserve">Supply of study </w:t>
      </w:r>
      <w:bookmarkEnd w:id="341"/>
      <w:bookmarkEnd w:id="374"/>
      <w:r w:rsidR="00C71205">
        <w:t>treatment</w:t>
      </w:r>
      <w:r w:rsidR="006A79C3">
        <w:t>s</w:t>
      </w:r>
      <w:bookmarkEnd w:id="375"/>
      <w:bookmarkEnd w:id="376"/>
      <w:bookmarkEnd w:id="377"/>
      <w:bookmarkEnd w:id="378"/>
    </w:p>
    <w:p w14:paraId="7A46E397" w14:textId="77777777" w:rsidR="006A79C3" w:rsidRDefault="006A79C3" w:rsidP="00735DBF">
      <w:pPr>
        <w:contextualSpacing w:val="0"/>
      </w:pPr>
      <w:r>
        <w:t>For l</w:t>
      </w:r>
      <w:r w:rsidRPr="006A79C3">
        <w:t xml:space="preserve">icensed treatments (e.g. </w:t>
      </w:r>
      <w:proofErr w:type="spellStart"/>
      <w:r w:rsidR="00AC7482">
        <w:t>l</w:t>
      </w:r>
      <w:r w:rsidRPr="006A79C3">
        <w:t>opinavir</w:t>
      </w:r>
      <w:proofErr w:type="spellEnd"/>
      <w:r w:rsidRPr="006A79C3">
        <w:t>-</w:t>
      </w:r>
      <w:r w:rsidR="00AC7482">
        <w:t>r</w:t>
      </w:r>
      <w:r w:rsidRPr="006A79C3">
        <w:t xml:space="preserve">itonavir, </w:t>
      </w:r>
      <w:r w:rsidR="00F63146">
        <w:t>corticosteroids</w:t>
      </w:r>
      <w:r w:rsidR="006D5989">
        <w:t xml:space="preserve">, </w:t>
      </w:r>
      <w:proofErr w:type="spellStart"/>
      <w:r w:rsidR="00AC7482">
        <w:t>t</w:t>
      </w:r>
      <w:r w:rsidR="006D5989">
        <w:t>ocilizumab</w:t>
      </w:r>
      <w:proofErr w:type="spellEnd"/>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1A19329F" w14:textId="3D787AF8" w:rsidR="003B063A" w:rsidRDefault="009510A2" w:rsidP="00F123A0">
      <w:r>
        <w:t>For convalescent plasma</w:t>
      </w:r>
      <w:r w:rsidR="00A90F8D">
        <w:t xml:space="preserve"> in the UK</w:t>
      </w:r>
      <w:r>
        <w:t>,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p>
    <w:p w14:paraId="53B7CDB6" w14:textId="77777777" w:rsidR="003B063A" w:rsidRDefault="003B063A" w:rsidP="00F123A0"/>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379" w:name="_Toc34780096"/>
      <w:bookmarkStart w:id="380" w:name="_Toc34780356"/>
      <w:bookmarkStart w:id="381" w:name="_Toc34780486"/>
      <w:bookmarkStart w:id="382" w:name="_Toc34780097"/>
      <w:bookmarkStart w:id="383" w:name="_Toc34780357"/>
      <w:bookmarkStart w:id="384" w:name="_Toc34780487"/>
      <w:bookmarkStart w:id="385" w:name="_Toc34780099"/>
      <w:bookmarkStart w:id="386" w:name="_Toc34780359"/>
      <w:bookmarkStart w:id="387" w:name="_Toc34780489"/>
      <w:bookmarkStart w:id="388" w:name="_Toc34780100"/>
      <w:bookmarkStart w:id="389" w:name="_Toc34780360"/>
      <w:bookmarkStart w:id="390" w:name="_Toc34780490"/>
      <w:bookmarkStart w:id="391" w:name="_Toc514776555"/>
      <w:bookmarkStart w:id="392" w:name="_Toc514939429"/>
      <w:bookmarkStart w:id="393" w:name="_Toc514947240"/>
      <w:bookmarkStart w:id="394" w:name="_Toc514776556"/>
      <w:bookmarkStart w:id="395" w:name="_Toc514939430"/>
      <w:bookmarkStart w:id="396" w:name="_Toc514947241"/>
      <w:bookmarkStart w:id="397" w:name="_Toc34780101"/>
      <w:bookmarkStart w:id="398" w:name="_Toc34780361"/>
      <w:bookmarkStart w:id="399" w:name="_Toc34780491"/>
      <w:bookmarkStart w:id="400" w:name="_Toc34780102"/>
      <w:bookmarkStart w:id="401" w:name="_Toc34780362"/>
      <w:bookmarkStart w:id="402" w:name="_Toc34780492"/>
      <w:bookmarkStart w:id="403" w:name="_Toc34780105"/>
      <w:bookmarkStart w:id="404" w:name="_Toc34780365"/>
      <w:bookmarkStart w:id="405" w:name="_Toc34780495"/>
      <w:bookmarkStart w:id="406" w:name="_Toc34780107"/>
      <w:bookmarkStart w:id="407" w:name="_Toc34780367"/>
      <w:bookmarkStart w:id="408" w:name="_Toc34780497"/>
      <w:bookmarkStart w:id="409" w:name="_Toc34780108"/>
      <w:bookmarkStart w:id="410" w:name="_Toc34780368"/>
      <w:bookmarkStart w:id="411" w:name="_Toc34780498"/>
      <w:bookmarkStart w:id="412" w:name="_Toc34780110"/>
      <w:bookmarkStart w:id="413" w:name="_Toc34780370"/>
      <w:bookmarkStart w:id="414" w:name="_Toc34780500"/>
      <w:bookmarkStart w:id="415" w:name="_Toc34780111"/>
      <w:bookmarkStart w:id="416" w:name="_Toc34780371"/>
      <w:bookmarkStart w:id="417" w:name="_Toc34780501"/>
      <w:bookmarkStart w:id="418" w:name="_Toc34780112"/>
      <w:bookmarkStart w:id="419" w:name="_Toc34780372"/>
      <w:bookmarkStart w:id="420" w:name="_Toc34780502"/>
      <w:bookmarkStart w:id="421" w:name="_Toc37107316"/>
      <w:bookmarkStart w:id="422" w:name="_Toc38099272"/>
      <w:bookmarkStart w:id="423" w:name="_Toc44674870"/>
      <w:bookmarkStart w:id="424" w:name="_Toc551142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734153">
        <w:lastRenderedPageBreak/>
        <w:t>End of trial</w:t>
      </w:r>
      <w:bookmarkEnd w:id="421"/>
      <w:bookmarkEnd w:id="422"/>
      <w:bookmarkEnd w:id="423"/>
      <w:bookmarkEnd w:id="424"/>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425" w:name="_Toc261531375"/>
      <w:bookmarkStart w:id="426" w:name="_Toc261531376"/>
      <w:bookmarkStart w:id="427" w:name="_Toc528139386"/>
      <w:bookmarkStart w:id="428" w:name="_Toc135020188"/>
      <w:bookmarkStart w:id="429" w:name="_Toc37107317"/>
      <w:bookmarkStart w:id="430" w:name="_Toc38099273"/>
      <w:bookmarkStart w:id="431" w:name="_Toc44674871"/>
      <w:bookmarkStart w:id="432" w:name="_Toc55114279"/>
      <w:bookmarkEnd w:id="425"/>
      <w:bookmarkEnd w:id="426"/>
      <w:r w:rsidRPr="003328DE">
        <w:t>Publications</w:t>
      </w:r>
      <w:r w:rsidR="0083053F" w:rsidRPr="003328DE">
        <w:t xml:space="preserve"> and</w:t>
      </w:r>
      <w:r w:rsidRPr="003328DE">
        <w:t xml:space="preserve"> reports</w:t>
      </w:r>
      <w:bookmarkEnd w:id="427"/>
      <w:bookmarkEnd w:id="428"/>
      <w:bookmarkEnd w:id="429"/>
      <w:bookmarkEnd w:id="430"/>
      <w:bookmarkEnd w:id="431"/>
      <w:bookmarkEnd w:id="432"/>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433" w:name="_Toc37107318"/>
      <w:bookmarkStart w:id="434" w:name="_Toc38099274"/>
      <w:bookmarkStart w:id="435" w:name="_Toc44674872"/>
      <w:bookmarkStart w:id="436" w:name="_Toc55114280"/>
      <w:r w:rsidRPr="00734153">
        <w:t>Substudies</w:t>
      </w:r>
      <w:bookmarkEnd w:id="433"/>
      <w:bookmarkEnd w:id="434"/>
      <w:bookmarkEnd w:id="435"/>
      <w:bookmarkEnd w:id="436"/>
    </w:p>
    <w:p w14:paraId="7AAE9C1D" w14:textId="6F329A25" w:rsidR="00734CD3" w:rsidRDefault="004B65DD" w:rsidP="00F123A0">
      <w:r w:rsidRPr="00734153">
        <w:t xml:space="preserve">Proposals for </w:t>
      </w:r>
      <w:proofErr w:type="spellStart"/>
      <w:r w:rsidRPr="00734153">
        <w:t>substudies</w:t>
      </w:r>
      <w:proofErr w:type="spellEnd"/>
      <w:r w:rsidRPr="00734153">
        <w:t xml:space="preserve">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w:t>
      </w:r>
      <w:proofErr w:type="spellStart"/>
      <w:r w:rsidRPr="00734153">
        <w:t>substudy</w:t>
      </w:r>
      <w:proofErr w:type="spellEnd"/>
      <w:r w:rsidRPr="00734153">
        <w:t xml:space="preserve">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437" w:name="_Toc44674873"/>
      <w:bookmarkStart w:id="438" w:name="_Toc55114281"/>
      <w:r>
        <w:t>VERSION HISTORY</w:t>
      </w:r>
      <w:bookmarkEnd w:id="437"/>
      <w:bookmarkEnd w:id="438"/>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3C0B0B" w:rsidRDefault="009A510F" w:rsidP="00F123A0">
            <w:pPr>
              <w:rPr>
                <w:lang w:val="en-US"/>
              </w:rPr>
            </w:pPr>
            <w:bookmarkStart w:id="439" w:name="_Toc37771598"/>
            <w:bookmarkStart w:id="440" w:name="_Toc261531379"/>
            <w:bookmarkStart w:id="441" w:name="_Toc494539256"/>
            <w:bookmarkStart w:id="442" w:name="_Toc494539258"/>
            <w:bookmarkStart w:id="443" w:name="_Toc494539259"/>
            <w:bookmarkStart w:id="444" w:name="_Toc499039131"/>
            <w:bookmarkStart w:id="445" w:name="_Toc499041180"/>
            <w:bookmarkStart w:id="446" w:name="_Toc499141708"/>
            <w:bookmarkStart w:id="447" w:name="_Toc499141999"/>
            <w:bookmarkStart w:id="448" w:name="_Toc499144817"/>
            <w:bookmarkStart w:id="449" w:name="_Toc499039132"/>
            <w:bookmarkStart w:id="450" w:name="_Toc499041181"/>
            <w:bookmarkStart w:id="451" w:name="_Toc499141709"/>
            <w:bookmarkStart w:id="452" w:name="_Toc499142000"/>
            <w:bookmarkStart w:id="453" w:name="_Toc499144818"/>
            <w:bookmarkStart w:id="454" w:name="_Toc40209089"/>
            <w:bookmarkStart w:id="455" w:name="_Toc40209147"/>
            <w:bookmarkStart w:id="456" w:name="_Toc40209205"/>
            <w:bookmarkStart w:id="457" w:name="_Toc40209090"/>
            <w:bookmarkStart w:id="458" w:name="_Toc40209148"/>
            <w:bookmarkStart w:id="459" w:name="_Toc40209206"/>
            <w:bookmarkStart w:id="460" w:name="_Toc40209091"/>
            <w:bookmarkStart w:id="461" w:name="_Toc40209149"/>
            <w:bookmarkStart w:id="462" w:name="_Toc40209207"/>
            <w:bookmarkStart w:id="463" w:name="_Toc40209092"/>
            <w:bookmarkStart w:id="464" w:name="_Toc40209150"/>
            <w:bookmarkStart w:id="465" w:name="_Toc40209208"/>
            <w:bookmarkStart w:id="466" w:name="_Toc40209093"/>
            <w:bookmarkStart w:id="467" w:name="_Toc40209151"/>
            <w:bookmarkStart w:id="468" w:name="_Toc40209209"/>
            <w:bookmarkStart w:id="469" w:name="_Toc40209094"/>
            <w:bookmarkStart w:id="470" w:name="_Toc40209152"/>
            <w:bookmarkStart w:id="471" w:name="_Toc40209210"/>
            <w:bookmarkStart w:id="472" w:name="_Toc40209154"/>
            <w:bookmarkStart w:id="473" w:name="_Toc124158421"/>
            <w:bookmarkStart w:id="474" w:name="_Toc135020189"/>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3C0B0B">
              <w:rPr>
                <w:lang w:val="en-US"/>
              </w:rPr>
              <w:t>Version number</w:t>
            </w:r>
          </w:p>
        </w:tc>
        <w:tc>
          <w:tcPr>
            <w:tcW w:w="1740" w:type="dxa"/>
          </w:tcPr>
          <w:p w14:paraId="5A77EDA7" w14:textId="77777777" w:rsidR="009A510F" w:rsidRPr="003C0B0B" w:rsidRDefault="009A510F" w:rsidP="00F123A0">
            <w:pPr>
              <w:rPr>
                <w:lang w:val="en-US"/>
              </w:rPr>
            </w:pPr>
            <w:r w:rsidRPr="003C0B0B">
              <w:rPr>
                <w:lang w:val="en-US"/>
              </w:rPr>
              <w:t>Date</w:t>
            </w:r>
          </w:p>
        </w:tc>
        <w:tc>
          <w:tcPr>
            <w:tcW w:w="6244" w:type="dxa"/>
          </w:tcPr>
          <w:p w14:paraId="45E51887" w14:textId="77777777" w:rsidR="009A510F" w:rsidRPr="003C0B0B" w:rsidRDefault="009A510F" w:rsidP="00F123A0">
            <w:pPr>
              <w:rPr>
                <w:lang w:val="en-US"/>
              </w:rPr>
            </w:pPr>
            <w:r w:rsidRPr="003C0B0B">
              <w:rPr>
                <w:lang w:val="en-US"/>
              </w:rPr>
              <w:t>Brief Description of Changes</w:t>
            </w:r>
          </w:p>
        </w:tc>
      </w:tr>
      <w:tr w:rsidR="009A510F" w14:paraId="690669D5" w14:textId="77777777" w:rsidTr="0031390B">
        <w:tc>
          <w:tcPr>
            <w:tcW w:w="2156" w:type="dxa"/>
          </w:tcPr>
          <w:p w14:paraId="4AAEACAE" w14:textId="77777777" w:rsidR="009A510F" w:rsidRDefault="009A510F" w:rsidP="00F123A0">
            <w:pPr>
              <w:rPr>
                <w:lang w:val="en-US"/>
              </w:rPr>
            </w:pPr>
            <w:r>
              <w:rPr>
                <w:lang w:val="en-US"/>
              </w:rPr>
              <w:t>1.0</w:t>
            </w:r>
          </w:p>
        </w:tc>
        <w:tc>
          <w:tcPr>
            <w:tcW w:w="1740" w:type="dxa"/>
          </w:tcPr>
          <w:p w14:paraId="2A235F16" w14:textId="77777777" w:rsidR="009A510F" w:rsidRDefault="009A510F" w:rsidP="00F123A0">
            <w:pPr>
              <w:rPr>
                <w:lang w:val="en-US"/>
              </w:rPr>
            </w:pPr>
            <w:r>
              <w:rPr>
                <w:lang w:val="en-US"/>
              </w:rPr>
              <w:t>13-Mar-2020</w:t>
            </w:r>
          </w:p>
        </w:tc>
        <w:tc>
          <w:tcPr>
            <w:tcW w:w="6244" w:type="dxa"/>
          </w:tcPr>
          <w:p w14:paraId="2A03A60F" w14:textId="77777777" w:rsidR="009A510F" w:rsidRDefault="009A510F" w:rsidP="00F123A0">
            <w:pPr>
              <w:rPr>
                <w:lang w:val="en-US"/>
              </w:rPr>
            </w:pPr>
            <w:r>
              <w:rPr>
                <w:lang w:val="en-US"/>
              </w:rPr>
              <w:t>Initial version</w:t>
            </w:r>
          </w:p>
        </w:tc>
      </w:tr>
      <w:tr w:rsidR="009A510F" w14:paraId="51BA02A8" w14:textId="77777777" w:rsidTr="0031390B">
        <w:tc>
          <w:tcPr>
            <w:tcW w:w="2156" w:type="dxa"/>
          </w:tcPr>
          <w:p w14:paraId="36170F29" w14:textId="77777777" w:rsidR="009A510F" w:rsidRPr="00B2198A" w:rsidRDefault="009A510F" w:rsidP="00F123A0">
            <w:pPr>
              <w:rPr>
                <w:lang w:val="en-US"/>
              </w:rPr>
            </w:pPr>
            <w:r w:rsidRPr="00B2198A">
              <w:rPr>
                <w:lang w:val="en-US"/>
              </w:rPr>
              <w:t>2.0</w:t>
            </w:r>
          </w:p>
        </w:tc>
        <w:tc>
          <w:tcPr>
            <w:tcW w:w="1740" w:type="dxa"/>
          </w:tcPr>
          <w:p w14:paraId="2DAD5842" w14:textId="77777777" w:rsidR="009A510F" w:rsidRPr="00B2198A" w:rsidRDefault="00B2198A" w:rsidP="00F123A0">
            <w:pPr>
              <w:rPr>
                <w:lang w:val="en-US"/>
              </w:rPr>
            </w:pPr>
            <w:r>
              <w:rPr>
                <w:lang w:val="en-US"/>
              </w:rPr>
              <w:t>21</w:t>
            </w:r>
            <w:r w:rsidR="009A510F" w:rsidRPr="00B2198A">
              <w:rPr>
                <w:lang w:val="en-US"/>
              </w:rPr>
              <w:t>-Mar-2020</w:t>
            </w:r>
          </w:p>
        </w:tc>
        <w:tc>
          <w:tcPr>
            <w:tcW w:w="6244" w:type="dxa"/>
          </w:tcPr>
          <w:p w14:paraId="6E1FB6F0" w14:textId="77777777" w:rsidR="009A510F" w:rsidRDefault="009A510F" w:rsidP="00AC7482">
            <w:pPr>
              <w:rPr>
                <w:lang w:val="en-US"/>
              </w:rPr>
            </w:pPr>
            <w:r w:rsidRPr="00B2198A">
              <w:rPr>
                <w:lang w:val="en-US"/>
              </w:rPr>
              <w:t xml:space="preserve">Addition of </w:t>
            </w:r>
            <w:proofErr w:type="spellStart"/>
            <w:r w:rsidR="00AC7482">
              <w:rPr>
                <w:lang w:val="en-US"/>
              </w:rPr>
              <w:t>h</w:t>
            </w:r>
            <w:r w:rsidR="00473FD0" w:rsidRPr="00B2198A">
              <w:rPr>
                <w:lang w:val="en-US"/>
              </w:rPr>
              <w:t>ydroxychloroquine</w:t>
            </w:r>
            <w:proofErr w:type="spellEnd"/>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E93B786" w14:textId="77777777" w:rsidTr="0031390B">
        <w:tc>
          <w:tcPr>
            <w:tcW w:w="2156" w:type="dxa"/>
          </w:tcPr>
          <w:p w14:paraId="6804CF67" w14:textId="77777777" w:rsidR="009A510F" w:rsidRDefault="00717229" w:rsidP="00F123A0">
            <w:pPr>
              <w:rPr>
                <w:lang w:val="en-US"/>
              </w:rPr>
            </w:pPr>
            <w:r w:rsidRPr="00655943">
              <w:rPr>
                <w:lang w:val="en-US"/>
              </w:rPr>
              <w:t>3.0</w:t>
            </w:r>
          </w:p>
        </w:tc>
        <w:tc>
          <w:tcPr>
            <w:tcW w:w="1740" w:type="dxa"/>
          </w:tcPr>
          <w:p w14:paraId="1B95A399" w14:textId="77777777" w:rsidR="009A510F" w:rsidRDefault="00717229" w:rsidP="00E339AB">
            <w:pPr>
              <w:rPr>
                <w:lang w:val="en-US"/>
              </w:rPr>
            </w:pPr>
            <w:r>
              <w:rPr>
                <w:lang w:val="en-US"/>
              </w:rPr>
              <w:t>0</w:t>
            </w:r>
            <w:r w:rsidR="002465FC">
              <w:rPr>
                <w:lang w:val="en-US"/>
              </w:rPr>
              <w:t>7</w:t>
            </w:r>
            <w:r>
              <w:rPr>
                <w:lang w:val="en-US"/>
              </w:rPr>
              <w:t>-Apr-2020</w:t>
            </w:r>
          </w:p>
        </w:tc>
        <w:tc>
          <w:tcPr>
            <w:tcW w:w="6244" w:type="dxa"/>
          </w:tcPr>
          <w:p w14:paraId="56B1DDC0" w14:textId="77777777" w:rsidR="00336A40" w:rsidRDefault="00336A40" w:rsidP="00336A40">
            <w:pPr>
              <w:rPr>
                <w:lang w:val="en-US"/>
              </w:rPr>
            </w:pPr>
            <w:r>
              <w:rPr>
                <w:lang w:val="en-US"/>
              </w:rPr>
              <w:t>Extension of eligibility to those with suspected COVID-19</w:t>
            </w:r>
          </w:p>
          <w:p w14:paraId="0094FF4C" w14:textId="77777777"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6F12B357" w14:textId="77777777" w:rsidR="0088383F" w:rsidRDefault="0088383F" w:rsidP="00E25844">
            <w:pPr>
              <w:rPr>
                <w:lang w:val="en-US"/>
              </w:rPr>
            </w:pPr>
            <w:r>
              <w:rPr>
                <w:lang w:val="en-US"/>
              </w:rPr>
              <w:t>Addition of inclusion of adults who lack permanently lack capacity.</w:t>
            </w:r>
          </w:p>
          <w:p w14:paraId="3B76FB4E" w14:textId="2DEE9EDA" w:rsidR="0088383F" w:rsidRDefault="0088383F" w:rsidP="00C33BC1">
            <w:pPr>
              <w:rPr>
                <w:lang w:val="en-US"/>
              </w:rPr>
            </w:pPr>
            <w:r>
              <w:rPr>
                <w:lang w:val="en-US"/>
              </w:rPr>
              <w:t xml:space="preserve">Change to primary outcome from in-hospital death to death within 28 days of </w:t>
            </w:r>
            <w:proofErr w:type="spellStart"/>
            <w:r w:rsidR="00C33BC1">
              <w:rPr>
                <w:lang w:val="en-US"/>
              </w:rPr>
              <w:t>randomisation</w:t>
            </w:r>
            <w:proofErr w:type="spellEnd"/>
            <w:r>
              <w:rPr>
                <w:lang w:val="en-US"/>
              </w:rPr>
              <w:t>.</w:t>
            </w:r>
          </w:p>
        </w:tc>
      </w:tr>
      <w:tr w:rsidR="00327820" w14:paraId="28BD1552" w14:textId="77777777" w:rsidTr="0031390B">
        <w:tc>
          <w:tcPr>
            <w:tcW w:w="2156" w:type="dxa"/>
          </w:tcPr>
          <w:p w14:paraId="63F487DD" w14:textId="77777777" w:rsidR="00327820" w:rsidRPr="00655943" w:rsidRDefault="00327820" w:rsidP="00F123A0">
            <w:pPr>
              <w:rPr>
                <w:lang w:val="en-US"/>
              </w:rPr>
            </w:pPr>
            <w:r>
              <w:rPr>
                <w:lang w:val="en-US"/>
              </w:rPr>
              <w:t>4.0</w:t>
            </w:r>
          </w:p>
        </w:tc>
        <w:tc>
          <w:tcPr>
            <w:tcW w:w="1740" w:type="dxa"/>
          </w:tcPr>
          <w:p w14:paraId="370D109D" w14:textId="77777777"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0B431D06" w14:textId="77777777" w:rsidR="00327820" w:rsidRDefault="00327820" w:rsidP="00CA5601">
            <w:pPr>
              <w:rPr>
                <w:lang w:val="en-US"/>
              </w:rPr>
            </w:pPr>
            <w:r>
              <w:rPr>
                <w:lang w:val="en-US"/>
              </w:rPr>
              <w:t xml:space="preserve">Addition of second </w:t>
            </w:r>
            <w:proofErr w:type="spellStart"/>
            <w:r>
              <w:rPr>
                <w:lang w:val="en-US"/>
              </w:rPr>
              <w:t>randomi</w:t>
            </w:r>
            <w:r w:rsidR="00CA5601">
              <w:rPr>
                <w:lang w:val="en-US"/>
              </w:rPr>
              <w:t>s</w:t>
            </w:r>
            <w:r w:rsidR="00473FD0">
              <w:rPr>
                <w:lang w:val="en-US"/>
              </w:rPr>
              <w:t>a</w:t>
            </w:r>
            <w:r>
              <w:rPr>
                <w:lang w:val="en-US"/>
              </w:rPr>
              <w:t>tion</w:t>
            </w:r>
            <w:proofErr w:type="spellEnd"/>
            <w:r>
              <w:rPr>
                <w:lang w:val="en-US"/>
              </w:rPr>
              <w:t xml:space="preserve"> to </w:t>
            </w:r>
            <w:proofErr w:type="spellStart"/>
            <w:r w:rsidR="00AC7482">
              <w:rPr>
                <w:lang w:val="en-US"/>
              </w:rPr>
              <w:t>t</w:t>
            </w:r>
            <w:r>
              <w:rPr>
                <w:lang w:val="en-US"/>
              </w:rPr>
              <w:t>ocilizumab</w:t>
            </w:r>
            <w:proofErr w:type="spellEnd"/>
            <w:r>
              <w:rPr>
                <w:lang w:val="en-US"/>
              </w:rPr>
              <w:t xml:space="preserve"> vs. standard of care among patients with progressive COVID-19.</w:t>
            </w:r>
          </w:p>
        </w:tc>
      </w:tr>
      <w:tr w:rsidR="00DB6908" w14:paraId="48DC521E" w14:textId="77777777" w:rsidTr="0031390B">
        <w:tc>
          <w:tcPr>
            <w:tcW w:w="2156" w:type="dxa"/>
          </w:tcPr>
          <w:p w14:paraId="78E7AFB8" w14:textId="77777777" w:rsidR="00DB6908" w:rsidRDefault="00DB6908" w:rsidP="00F123A0">
            <w:pPr>
              <w:rPr>
                <w:lang w:val="en-US"/>
              </w:rPr>
            </w:pPr>
            <w:r>
              <w:rPr>
                <w:lang w:val="en-US"/>
              </w:rPr>
              <w:t>5.0</w:t>
            </w:r>
          </w:p>
        </w:tc>
        <w:tc>
          <w:tcPr>
            <w:tcW w:w="1740" w:type="dxa"/>
          </w:tcPr>
          <w:p w14:paraId="6B4D2A3D" w14:textId="77777777" w:rsidR="00DB6908" w:rsidRDefault="000E6C36" w:rsidP="005A20CF">
            <w:pPr>
              <w:rPr>
                <w:lang w:val="en-US"/>
              </w:rPr>
            </w:pPr>
            <w:r>
              <w:rPr>
                <w:lang w:val="en-US"/>
              </w:rPr>
              <w:t>24-</w:t>
            </w:r>
            <w:r w:rsidR="00DB6908">
              <w:rPr>
                <w:lang w:val="en-US"/>
              </w:rPr>
              <w:t>Apr-2020</w:t>
            </w:r>
          </w:p>
        </w:tc>
        <w:tc>
          <w:tcPr>
            <w:tcW w:w="6244" w:type="dxa"/>
          </w:tcPr>
          <w:p w14:paraId="0A5A64DE" w14:textId="77777777" w:rsidR="00DB6908" w:rsidRDefault="00DB6908" w:rsidP="00CA5601">
            <w:pPr>
              <w:rPr>
                <w:lang w:val="en-US"/>
              </w:rPr>
            </w:pPr>
            <w:r>
              <w:rPr>
                <w:lang w:val="en-US"/>
              </w:rPr>
              <w:t>Addition of children to study population.</w:t>
            </w:r>
          </w:p>
        </w:tc>
      </w:tr>
      <w:tr w:rsidR="00AE40BB" w14:paraId="6512A257" w14:textId="77777777" w:rsidTr="0031390B">
        <w:tc>
          <w:tcPr>
            <w:tcW w:w="2156" w:type="dxa"/>
          </w:tcPr>
          <w:p w14:paraId="47472EF3" w14:textId="77777777" w:rsidR="00AE40BB" w:rsidRPr="0031390B" w:rsidRDefault="00AE40BB" w:rsidP="00F123A0">
            <w:pPr>
              <w:rPr>
                <w:lang w:val="en-US"/>
              </w:rPr>
            </w:pPr>
            <w:r w:rsidRPr="0031390B">
              <w:rPr>
                <w:lang w:val="en-US"/>
              </w:rPr>
              <w:t>6.0</w:t>
            </w:r>
          </w:p>
        </w:tc>
        <w:tc>
          <w:tcPr>
            <w:tcW w:w="1740" w:type="dxa"/>
          </w:tcPr>
          <w:p w14:paraId="10E10941" w14:textId="77777777"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242CC873" w14:textId="77777777" w:rsidR="00AE40BB" w:rsidRDefault="00AE40BB" w:rsidP="00CA5601">
            <w:pPr>
              <w:rPr>
                <w:lang w:val="en-US"/>
              </w:rPr>
            </w:pPr>
            <w:r w:rsidRPr="0031390B">
              <w:rPr>
                <w:lang w:val="en-US"/>
              </w:rPr>
              <w:t>Addition of convalescent plasma</w:t>
            </w:r>
          </w:p>
        </w:tc>
      </w:tr>
      <w:tr w:rsidR="00B4591A" w14:paraId="2E4F9453" w14:textId="77777777" w:rsidTr="0031390B">
        <w:tc>
          <w:tcPr>
            <w:tcW w:w="2156" w:type="dxa"/>
          </w:tcPr>
          <w:p w14:paraId="16EAD726" w14:textId="77777777" w:rsidR="00B4591A" w:rsidRPr="0031390B" w:rsidRDefault="00B4591A" w:rsidP="00F123A0">
            <w:pPr>
              <w:rPr>
                <w:lang w:val="en-US"/>
              </w:rPr>
            </w:pPr>
            <w:r>
              <w:rPr>
                <w:lang w:val="en-US"/>
              </w:rPr>
              <w:t>7.0</w:t>
            </w:r>
          </w:p>
        </w:tc>
        <w:tc>
          <w:tcPr>
            <w:tcW w:w="1740" w:type="dxa"/>
          </w:tcPr>
          <w:p w14:paraId="4A4C83BA" w14:textId="77777777" w:rsidR="00B4591A" w:rsidRPr="0031390B" w:rsidRDefault="005F61D0" w:rsidP="001512CA">
            <w:pPr>
              <w:rPr>
                <w:lang w:val="en-US"/>
              </w:rPr>
            </w:pPr>
            <w:r>
              <w:rPr>
                <w:lang w:val="en-US"/>
              </w:rPr>
              <w:t>18</w:t>
            </w:r>
            <w:r w:rsidR="00B4591A">
              <w:rPr>
                <w:lang w:val="en-US"/>
              </w:rPr>
              <w:t>-Jun-2020</w:t>
            </w:r>
          </w:p>
        </w:tc>
        <w:tc>
          <w:tcPr>
            <w:tcW w:w="6244" w:type="dxa"/>
          </w:tcPr>
          <w:p w14:paraId="14F97461" w14:textId="3650CFC3" w:rsidR="005F61D0" w:rsidRDefault="00B4591A" w:rsidP="00B65F18">
            <w:pPr>
              <w:rPr>
                <w:lang w:val="en-US"/>
              </w:rPr>
            </w:pPr>
            <w:r>
              <w:rPr>
                <w:lang w:val="en-US"/>
              </w:rPr>
              <w:t xml:space="preserve">Allowance of </w:t>
            </w:r>
            <w:proofErr w:type="spellStart"/>
            <w:r>
              <w:rPr>
                <w:lang w:val="en-US"/>
              </w:rPr>
              <w:t>randomisation</w:t>
            </w:r>
            <w:proofErr w:type="spellEnd"/>
            <w:r>
              <w:rPr>
                <w:lang w:val="en-US"/>
              </w:rPr>
              <w:t xml:space="preserve"> in part B of main </w:t>
            </w:r>
            <w:proofErr w:type="spellStart"/>
            <w:r>
              <w:rPr>
                <w:lang w:val="en-US"/>
              </w:rPr>
              <w:t>randomi</w:t>
            </w:r>
            <w:r w:rsidR="00B65F18">
              <w:rPr>
                <w:lang w:val="en-US"/>
              </w:rPr>
              <w:t>s</w:t>
            </w:r>
            <w:r>
              <w:rPr>
                <w:lang w:val="en-US"/>
              </w:rPr>
              <w:t>ation</w:t>
            </w:r>
            <w:proofErr w:type="spellEnd"/>
            <w:r>
              <w:rPr>
                <w:lang w:val="en-US"/>
              </w:rPr>
              <w:t xml:space="preserve"> without part A</w:t>
            </w:r>
            <w:r w:rsidR="005F61D0">
              <w:rPr>
                <w:lang w:val="en-US"/>
              </w:rPr>
              <w:t>.</w:t>
            </w:r>
          </w:p>
          <w:p w14:paraId="40F26669" w14:textId="77777777" w:rsidR="00B4591A" w:rsidRPr="0031390B" w:rsidRDefault="005F61D0" w:rsidP="00B65F18">
            <w:pPr>
              <w:rPr>
                <w:lang w:val="en-US"/>
              </w:rPr>
            </w:pPr>
            <w:r>
              <w:rPr>
                <w:lang w:val="en-US"/>
              </w:rPr>
              <w:t xml:space="preserve">Removal of </w:t>
            </w:r>
            <w:proofErr w:type="spellStart"/>
            <w:r>
              <w:rPr>
                <w:lang w:val="en-US"/>
              </w:rPr>
              <w:t>hydroxychloroquine</w:t>
            </w:r>
            <w:proofErr w:type="spellEnd"/>
            <w:r>
              <w:rPr>
                <w:lang w:val="en-US"/>
              </w:rPr>
              <w:t xml:space="preserve"> and dexamethasone treatment arms.</w:t>
            </w:r>
          </w:p>
        </w:tc>
      </w:tr>
      <w:tr w:rsidR="00513ECE" w14:paraId="4C473826" w14:textId="77777777" w:rsidTr="0031390B">
        <w:tc>
          <w:tcPr>
            <w:tcW w:w="2156" w:type="dxa"/>
          </w:tcPr>
          <w:p w14:paraId="3DFA0740" w14:textId="77777777" w:rsidR="00513ECE" w:rsidRDefault="00513ECE" w:rsidP="00F123A0">
            <w:pPr>
              <w:rPr>
                <w:lang w:val="en-US"/>
              </w:rPr>
            </w:pPr>
            <w:r>
              <w:rPr>
                <w:lang w:val="en-US"/>
              </w:rPr>
              <w:t>8.0</w:t>
            </w:r>
          </w:p>
        </w:tc>
        <w:tc>
          <w:tcPr>
            <w:tcW w:w="1740" w:type="dxa"/>
          </w:tcPr>
          <w:p w14:paraId="3BF4E696" w14:textId="77777777" w:rsidR="00513ECE" w:rsidRDefault="00513ECE" w:rsidP="001512CA">
            <w:pPr>
              <w:rPr>
                <w:lang w:val="en-US"/>
              </w:rPr>
            </w:pPr>
            <w:r>
              <w:rPr>
                <w:lang w:val="en-US"/>
              </w:rPr>
              <w:t>03-Jul-2020</w:t>
            </w:r>
          </w:p>
        </w:tc>
        <w:tc>
          <w:tcPr>
            <w:tcW w:w="6244" w:type="dxa"/>
          </w:tcPr>
          <w:p w14:paraId="3D3ED525" w14:textId="77777777" w:rsidR="00513ECE" w:rsidRDefault="00513ECE" w:rsidP="00513ECE">
            <w:pPr>
              <w:rPr>
                <w:lang w:val="en-US"/>
              </w:rPr>
            </w:pPr>
            <w:r>
              <w:rPr>
                <w:lang w:val="en-US"/>
              </w:rPr>
              <w:t xml:space="preserve">Removal of </w:t>
            </w:r>
            <w:proofErr w:type="spellStart"/>
            <w:r>
              <w:rPr>
                <w:lang w:val="en-US"/>
              </w:rPr>
              <w:t>lopinavir</w:t>
            </w:r>
            <w:proofErr w:type="spellEnd"/>
            <w:r>
              <w:rPr>
                <w:lang w:val="en-US"/>
              </w:rPr>
              <w:t>-ritonavir</w:t>
            </w:r>
          </w:p>
          <w:p w14:paraId="2E83BF50" w14:textId="77777777" w:rsidR="00513ECE" w:rsidRDefault="00513ECE" w:rsidP="00513ECE">
            <w:pPr>
              <w:rPr>
                <w:lang w:val="en-US"/>
              </w:rPr>
            </w:pPr>
            <w:r>
              <w:rPr>
                <w:lang w:val="en-US"/>
              </w:rPr>
              <w:t>Addition of intravenous immunoglobulin arm for children</w:t>
            </w:r>
          </w:p>
          <w:p w14:paraId="0F4F35DC" w14:textId="77777777" w:rsidR="00513ECE" w:rsidRDefault="00513ECE" w:rsidP="00B65F18">
            <w:pPr>
              <w:rPr>
                <w:lang w:val="en-US"/>
              </w:rPr>
            </w:pPr>
            <w:r>
              <w:rPr>
                <w:lang w:val="en-US"/>
              </w:rPr>
              <w:t>Changes to corticosteroid dosing for children.</w:t>
            </w:r>
          </w:p>
          <w:p w14:paraId="6CD1EB92" w14:textId="77777777" w:rsidR="00FA1D63" w:rsidRDefault="00FA1D63" w:rsidP="00B65F18">
            <w:pPr>
              <w:rPr>
                <w:lang w:val="en-US"/>
              </w:rPr>
            </w:pPr>
            <w:r>
              <w:rPr>
                <w:lang w:val="en-US"/>
              </w:rPr>
              <w:t xml:space="preserve">Addition of baseline serum sample in convalescent plasma </w:t>
            </w:r>
            <w:proofErr w:type="spellStart"/>
            <w:r>
              <w:rPr>
                <w:lang w:val="en-US"/>
              </w:rPr>
              <w:t>randomisation</w:t>
            </w:r>
            <w:proofErr w:type="spellEnd"/>
          </w:p>
        </w:tc>
      </w:tr>
      <w:tr w:rsidR="00A47FCE" w14:paraId="151C4A6B" w14:textId="77777777" w:rsidTr="0031390B">
        <w:tc>
          <w:tcPr>
            <w:tcW w:w="2156" w:type="dxa"/>
          </w:tcPr>
          <w:p w14:paraId="6341EA3C" w14:textId="77777777" w:rsidR="00A47FCE" w:rsidRDefault="00A47FCE" w:rsidP="00F123A0">
            <w:pPr>
              <w:rPr>
                <w:lang w:val="en-US"/>
              </w:rPr>
            </w:pPr>
            <w:r>
              <w:rPr>
                <w:lang w:val="en-US"/>
              </w:rPr>
              <w:t>9.</w:t>
            </w:r>
            <w:r w:rsidR="00FF5A1B">
              <w:rPr>
                <w:lang w:val="en-US"/>
              </w:rPr>
              <w:t>0</w:t>
            </w:r>
          </w:p>
        </w:tc>
        <w:tc>
          <w:tcPr>
            <w:tcW w:w="1740" w:type="dxa"/>
          </w:tcPr>
          <w:p w14:paraId="72C3F73B" w14:textId="77777777" w:rsidR="00A47FCE" w:rsidRDefault="003517BB" w:rsidP="00FF5A1B">
            <w:pPr>
              <w:rPr>
                <w:lang w:val="en-US"/>
              </w:rPr>
            </w:pPr>
            <w:r>
              <w:rPr>
                <w:lang w:val="en-US"/>
              </w:rPr>
              <w:t>1</w:t>
            </w:r>
            <w:r w:rsidR="00FF5A1B">
              <w:rPr>
                <w:lang w:val="en-US"/>
              </w:rPr>
              <w:t>0</w:t>
            </w:r>
            <w:r w:rsidR="00676CF2">
              <w:rPr>
                <w:lang w:val="en-US"/>
              </w:rPr>
              <w:t>-Sep</w:t>
            </w:r>
            <w:r w:rsidR="00A47FCE">
              <w:rPr>
                <w:lang w:val="en-US"/>
              </w:rPr>
              <w:t>-2020</w:t>
            </w:r>
          </w:p>
        </w:tc>
        <w:tc>
          <w:tcPr>
            <w:tcW w:w="6244" w:type="dxa"/>
          </w:tcPr>
          <w:p w14:paraId="62F080CD" w14:textId="77777777" w:rsidR="00A47FCE" w:rsidRDefault="00A47FCE" w:rsidP="00513ECE">
            <w:pPr>
              <w:rPr>
                <w:lang w:val="en-US"/>
              </w:rPr>
            </w:pPr>
            <w:r>
              <w:rPr>
                <w:lang w:val="en-US"/>
              </w:rPr>
              <w:t>Addition of synthetic neutralizing antibodies</w:t>
            </w:r>
          </w:p>
          <w:p w14:paraId="3F8A27BE" w14:textId="77777777" w:rsidR="0068060E" w:rsidRDefault="0068060E" w:rsidP="00513ECE">
            <w:pPr>
              <w:rPr>
                <w:lang w:val="en-US"/>
              </w:rPr>
            </w:pPr>
            <w:r>
              <w:rPr>
                <w:lang w:val="en-US"/>
              </w:rPr>
              <w:t>Additional baseline data collection</w:t>
            </w:r>
          </w:p>
          <w:p w14:paraId="322373C0" w14:textId="77777777" w:rsidR="00A47FCE" w:rsidRDefault="00A47FCE" w:rsidP="00513ECE">
            <w:pPr>
              <w:rPr>
                <w:lang w:val="en-US"/>
              </w:rPr>
            </w:pPr>
            <w:r>
              <w:rPr>
                <w:lang w:val="en-US"/>
              </w:rPr>
              <w:t>Addition of countries outside UK</w:t>
            </w:r>
          </w:p>
        </w:tc>
      </w:tr>
      <w:tr w:rsidR="00FF5A1B" w14:paraId="53F15E1A" w14:textId="77777777" w:rsidTr="0031390B">
        <w:tc>
          <w:tcPr>
            <w:tcW w:w="2156" w:type="dxa"/>
          </w:tcPr>
          <w:p w14:paraId="795FB127" w14:textId="77777777" w:rsidR="00FF5A1B" w:rsidRDefault="00FF5A1B" w:rsidP="00F123A0">
            <w:pPr>
              <w:rPr>
                <w:lang w:val="en-US"/>
              </w:rPr>
            </w:pPr>
            <w:r>
              <w:rPr>
                <w:lang w:val="en-US"/>
              </w:rPr>
              <w:t>9.1</w:t>
            </w:r>
          </w:p>
        </w:tc>
        <w:tc>
          <w:tcPr>
            <w:tcW w:w="1740" w:type="dxa"/>
          </w:tcPr>
          <w:p w14:paraId="671C0D8B" w14:textId="77777777" w:rsidR="00FF5A1B" w:rsidRDefault="00FF5A1B" w:rsidP="00FF5A1B">
            <w:pPr>
              <w:rPr>
                <w:lang w:val="en-US"/>
              </w:rPr>
            </w:pPr>
            <w:r>
              <w:rPr>
                <w:lang w:val="en-US"/>
              </w:rPr>
              <w:t>18-Sep-2020</w:t>
            </w:r>
          </w:p>
        </w:tc>
        <w:tc>
          <w:tcPr>
            <w:tcW w:w="6244" w:type="dxa"/>
          </w:tcPr>
          <w:p w14:paraId="3A406863" w14:textId="77777777" w:rsidR="00FF5A1B" w:rsidRDefault="00FF5A1B" w:rsidP="00513ECE">
            <w:pPr>
              <w:rPr>
                <w:lang w:val="en-US"/>
              </w:rPr>
            </w:pPr>
            <w:r>
              <w:rPr>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Default="00F27FA7" w:rsidP="00F123A0">
            <w:pPr>
              <w:rPr>
                <w:lang w:val="en-US"/>
              </w:rPr>
            </w:pPr>
            <w:r>
              <w:rPr>
                <w:lang w:val="en-US"/>
              </w:rPr>
              <w:t>9.2 [not submitted in UK]</w:t>
            </w:r>
          </w:p>
        </w:tc>
        <w:tc>
          <w:tcPr>
            <w:tcW w:w="1740" w:type="dxa"/>
          </w:tcPr>
          <w:p w14:paraId="1C44F9A4" w14:textId="35F3467F" w:rsidR="00F27FA7" w:rsidRDefault="00F27FA7" w:rsidP="00FF5A1B">
            <w:pPr>
              <w:rPr>
                <w:lang w:val="en-US"/>
              </w:rPr>
            </w:pPr>
            <w:r>
              <w:rPr>
                <w:lang w:val="en-US"/>
              </w:rPr>
              <w:t>15-Oct-2020</w:t>
            </w:r>
          </w:p>
        </w:tc>
        <w:tc>
          <w:tcPr>
            <w:tcW w:w="6244" w:type="dxa"/>
          </w:tcPr>
          <w:p w14:paraId="1D29D3BC" w14:textId="71E2A1E9" w:rsidR="00F27FA7" w:rsidRDefault="00F27FA7" w:rsidP="00F27FA7">
            <w:pPr>
              <w:rPr>
                <w:lang w:val="en-US"/>
              </w:rPr>
            </w:pPr>
            <w:r>
              <w:rPr>
                <w:lang w:val="en-US"/>
              </w:rPr>
              <w:t>Additional information for countries outside UK</w:t>
            </w:r>
          </w:p>
        </w:tc>
      </w:tr>
      <w:tr w:rsidR="00F57A22" w14:paraId="77A6E3BF" w14:textId="77777777" w:rsidTr="0031390B">
        <w:tc>
          <w:tcPr>
            <w:tcW w:w="2156" w:type="dxa"/>
          </w:tcPr>
          <w:p w14:paraId="3DFD9B74" w14:textId="21E4BE15" w:rsidR="00F57A22" w:rsidRDefault="00F57A22" w:rsidP="00F123A0">
            <w:pPr>
              <w:rPr>
                <w:lang w:val="en-US"/>
              </w:rPr>
            </w:pPr>
            <w:r>
              <w:rPr>
                <w:lang w:val="en-US"/>
              </w:rPr>
              <w:t>10.0</w:t>
            </w:r>
          </w:p>
        </w:tc>
        <w:tc>
          <w:tcPr>
            <w:tcW w:w="1740" w:type="dxa"/>
          </w:tcPr>
          <w:p w14:paraId="45417480" w14:textId="1250CB81" w:rsidR="00F57A22" w:rsidRDefault="007405B8" w:rsidP="00FF5A1B">
            <w:pPr>
              <w:rPr>
                <w:lang w:val="en-US"/>
              </w:rPr>
            </w:pPr>
            <w:r>
              <w:rPr>
                <w:lang w:val="en-US"/>
              </w:rPr>
              <w:t>26</w:t>
            </w:r>
            <w:r w:rsidR="00F57A22">
              <w:rPr>
                <w:lang w:val="en-US"/>
              </w:rPr>
              <w:t>-Oct-2020</w:t>
            </w:r>
          </w:p>
        </w:tc>
        <w:tc>
          <w:tcPr>
            <w:tcW w:w="6244" w:type="dxa"/>
          </w:tcPr>
          <w:p w14:paraId="2D9E93B0" w14:textId="77777777" w:rsidR="00F57A22" w:rsidRDefault="00F57A22" w:rsidP="00F57A22">
            <w:pPr>
              <w:rPr>
                <w:lang w:val="en-US"/>
              </w:rPr>
            </w:pPr>
            <w:r>
              <w:rPr>
                <w:lang w:val="en-US"/>
              </w:rPr>
              <w:t xml:space="preserve">Addition of main </w:t>
            </w:r>
            <w:proofErr w:type="spellStart"/>
            <w:r>
              <w:rPr>
                <w:lang w:val="en-US"/>
              </w:rPr>
              <w:t>randomisation</w:t>
            </w:r>
            <w:proofErr w:type="spellEnd"/>
            <w:r>
              <w:rPr>
                <w:lang w:val="en-US"/>
              </w:rPr>
              <w:t xml:space="preserve"> part C</w:t>
            </w:r>
          </w:p>
          <w:p w14:paraId="7B1F37A6" w14:textId="4B08BF63" w:rsidR="00C24855" w:rsidRDefault="00C24855" w:rsidP="00F57A22">
            <w:pPr>
              <w:rPr>
                <w:lang w:val="en-US"/>
              </w:rPr>
            </w:pPr>
            <w:r>
              <w:rPr>
                <w:lang w:val="en-US"/>
              </w:rPr>
              <w:t>General updates to avoid duplication and improve clarity</w:t>
            </w:r>
          </w:p>
        </w:tc>
      </w:tr>
      <w:tr w:rsidR="000D70CC" w14:paraId="4EDF6FEC" w14:textId="77777777" w:rsidTr="0031390B">
        <w:tc>
          <w:tcPr>
            <w:tcW w:w="2156" w:type="dxa"/>
          </w:tcPr>
          <w:p w14:paraId="29D1200E" w14:textId="67A2C452" w:rsidR="000D70CC" w:rsidRDefault="000D70CC" w:rsidP="00F123A0">
            <w:pPr>
              <w:rPr>
                <w:lang w:val="en-US"/>
              </w:rPr>
            </w:pPr>
            <w:r>
              <w:rPr>
                <w:lang w:val="en-US"/>
              </w:rPr>
              <w:t>10.1</w:t>
            </w:r>
          </w:p>
        </w:tc>
        <w:tc>
          <w:tcPr>
            <w:tcW w:w="1740" w:type="dxa"/>
          </w:tcPr>
          <w:p w14:paraId="56C79193" w14:textId="20C75CEC" w:rsidR="000D70CC" w:rsidRDefault="000D70CC" w:rsidP="00FF5A1B">
            <w:pPr>
              <w:rPr>
                <w:lang w:val="en-US"/>
              </w:rPr>
            </w:pPr>
            <w:r>
              <w:rPr>
                <w:lang w:val="en-US"/>
              </w:rPr>
              <w:t>01-Nov-2020</w:t>
            </w:r>
          </w:p>
        </w:tc>
        <w:tc>
          <w:tcPr>
            <w:tcW w:w="6244" w:type="dxa"/>
          </w:tcPr>
          <w:p w14:paraId="4128A219" w14:textId="49BE6831" w:rsidR="000D70CC" w:rsidRDefault="000D70CC" w:rsidP="00F57A22">
            <w:pPr>
              <w:rPr>
                <w:lang w:val="en-US"/>
              </w:rPr>
            </w:pPr>
            <w:r>
              <w:rPr>
                <w:lang w:val="en-US"/>
              </w:rPr>
              <w:t>Additional information for pregnant women</w:t>
            </w:r>
          </w:p>
        </w:tc>
      </w:tr>
      <w:tr w:rsidR="00F10F34" w14:paraId="710AEC5F" w14:textId="77777777" w:rsidTr="0031390B">
        <w:tc>
          <w:tcPr>
            <w:tcW w:w="2156" w:type="dxa"/>
          </w:tcPr>
          <w:p w14:paraId="3D0CF507" w14:textId="669787E2" w:rsidR="00F10F34" w:rsidRDefault="00F10F34" w:rsidP="00F123A0">
            <w:pPr>
              <w:rPr>
                <w:lang w:val="en-US"/>
              </w:rPr>
            </w:pPr>
            <w:r>
              <w:rPr>
                <w:lang w:val="en-US"/>
              </w:rPr>
              <w:t>11.0</w:t>
            </w:r>
          </w:p>
        </w:tc>
        <w:tc>
          <w:tcPr>
            <w:tcW w:w="1740" w:type="dxa"/>
          </w:tcPr>
          <w:p w14:paraId="3520F565" w14:textId="570BB96B" w:rsidR="00F10F34" w:rsidRDefault="008472AD" w:rsidP="00FF5A1B">
            <w:pPr>
              <w:rPr>
                <w:lang w:val="en-US"/>
              </w:rPr>
            </w:pPr>
            <w:r>
              <w:rPr>
                <w:lang w:val="en-US"/>
              </w:rPr>
              <w:t>19</w:t>
            </w:r>
            <w:r w:rsidR="00F10F34">
              <w:rPr>
                <w:lang w:val="en-US"/>
              </w:rPr>
              <w:t>-Nov-2020</w:t>
            </w:r>
          </w:p>
        </w:tc>
        <w:tc>
          <w:tcPr>
            <w:tcW w:w="6244" w:type="dxa"/>
          </w:tcPr>
          <w:p w14:paraId="0B8678DB" w14:textId="3E5CBE0D" w:rsidR="00F10F34" w:rsidRDefault="00F10F34" w:rsidP="00F10F34">
            <w:pPr>
              <w:rPr>
                <w:lang w:val="en-US"/>
              </w:rPr>
            </w:pPr>
            <w:r>
              <w:rPr>
                <w:lang w:val="en-US"/>
              </w:rPr>
              <w:t xml:space="preserve">Addition of colchicine to main </w:t>
            </w:r>
            <w:proofErr w:type="spellStart"/>
            <w:r>
              <w:rPr>
                <w:lang w:val="en-US"/>
              </w:rPr>
              <w:t>randomisation</w:t>
            </w:r>
            <w:proofErr w:type="spellEnd"/>
            <w:r>
              <w:rPr>
                <w:lang w:val="en-US"/>
              </w:rPr>
              <w:t xml:space="preserve"> part A</w:t>
            </w:r>
          </w:p>
          <w:p w14:paraId="06F3C3F4" w14:textId="075ECF16" w:rsidR="006A2189" w:rsidRDefault="006A2189" w:rsidP="00F10F34">
            <w:pPr>
              <w:rPr>
                <w:lang w:val="en-US"/>
              </w:rPr>
            </w:pPr>
            <w:r>
              <w:rPr>
                <w:lang w:val="en-US"/>
              </w:rPr>
              <w:t>Removal of azithromycin from main randomization part A</w:t>
            </w:r>
          </w:p>
          <w:p w14:paraId="4C72F417" w14:textId="3406B999" w:rsidR="008472AD" w:rsidRDefault="008472AD" w:rsidP="008472AD">
            <w:pPr>
              <w:rPr>
                <w:lang w:val="en-US"/>
              </w:rPr>
            </w:pPr>
            <w:r>
              <w:rPr>
                <w:lang w:val="en-US"/>
              </w:rPr>
              <w:t xml:space="preserve">Change in </w:t>
            </w:r>
            <w:proofErr w:type="spellStart"/>
            <w:r>
              <w:rPr>
                <w:lang w:val="en-US"/>
              </w:rPr>
              <w:t>randomisation</w:t>
            </w:r>
            <w:proofErr w:type="spellEnd"/>
            <w:r>
              <w:rPr>
                <w:lang w:val="en-US"/>
              </w:rPr>
              <w:t xml:space="preserve"> ratio in main </w:t>
            </w:r>
            <w:proofErr w:type="spellStart"/>
            <w:r>
              <w:rPr>
                <w:lang w:val="en-US"/>
              </w:rPr>
              <w:t>randomisation</w:t>
            </w:r>
            <w:proofErr w:type="spellEnd"/>
            <w:r>
              <w:rPr>
                <w:lang w:val="en-US"/>
              </w:rPr>
              <w:t xml:space="preserve"> part A from 2:1 to 1:1</w:t>
            </w:r>
          </w:p>
        </w:tc>
      </w:tr>
      <w:tr w:rsidR="00777331" w14:paraId="41CF7798" w14:textId="77777777" w:rsidTr="0031390B">
        <w:trPr>
          <w:ins w:id="475" w:author="Richard Haynes" w:date="2020-11-21T12:02:00Z"/>
        </w:trPr>
        <w:tc>
          <w:tcPr>
            <w:tcW w:w="2156" w:type="dxa"/>
          </w:tcPr>
          <w:p w14:paraId="286EA7DE" w14:textId="6F9AB564" w:rsidR="00777331" w:rsidRDefault="00777331" w:rsidP="00F123A0">
            <w:pPr>
              <w:rPr>
                <w:ins w:id="476" w:author="Richard Haynes" w:date="2020-11-21T12:02:00Z"/>
                <w:lang w:val="en-US"/>
              </w:rPr>
            </w:pPr>
            <w:ins w:id="477" w:author="Richard Haynes" w:date="2020-11-21T12:02:00Z">
              <w:r>
                <w:rPr>
                  <w:lang w:val="en-US"/>
                </w:rPr>
                <w:t>11.1</w:t>
              </w:r>
            </w:ins>
          </w:p>
        </w:tc>
        <w:tc>
          <w:tcPr>
            <w:tcW w:w="1740" w:type="dxa"/>
          </w:tcPr>
          <w:p w14:paraId="382AC0DF" w14:textId="363CD042" w:rsidR="00777331" w:rsidRDefault="00777331" w:rsidP="00FF5A1B">
            <w:pPr>
              <w:rPr>
                <w:ins w:id="478" w:author="Richard Haynes" w:date="2020-11-21T12:02:00Z"/>
                <w:lang w:val="en-US"/>
              </w:rPr>
            </w:pPr>
            <w:ins w:id="479" w:author="Richard Haynes" w:date="2020-11-21T12:02:00Z">
              <w:r>
                <w:rPr>
                  <w:lang w:val="en-US"/>
                </w:rPr>
                <w:t>21-Nov-2020</w:t>
              </w:r>
            </w:ins>
          </w:p>
        </w:tc>
        <w:tc>
          <w:tcPr>
            <w:tcW w:w="6244" w:type="dxa"/>
          </w:tcPr>
          <w:p w14:paraId="5B3600F4" w14:textId="341F539B" w:rsidR="00777331" w:rsidRDefault="00777331" w:rsidP="00F10F34">
            <w:pPr>
              <w:rPr>
                <w:ins w:id="480" w:author="Richard Haynes" w:date="2020-11-21T12:02:00Z"/>
                <w:lang w:val="en-US"/>
              </w:rPr>
            </w:pPr>
            <w:ins w:id="481" w:author="Richard Haynes" w:date="2020-11-21T12:02:00Z">
              <w:r>
                <w:rPr>
                  <w:lang w:val="en-US"/>
                </w:rPr>
                <w:t>Clarification of colchicine age thresholds</w:t>
              </w:r>
            </w:ins>
          </w:p>
        </w:tc>
      </w:tr>
    </w:tbl>
    <w:p w14:paraId="6DB3F7DD" w14:textId="77777777" w:rsidR="004C5ED5" w:rsidRDefault="004C5ED5">
      <w:pPr>
        <w:autoSpaceDE/>
        <w:autoSpaceDN/>
        <w:adjustRightInd/>
        <w:contextualSpacing w:val="0"/>
        <w:jc w:val="left"/>
        <w:rPr>
          <w:b/>
          <w:bCs w:val="0"/>
          <w:caps/>
          <w:kern w:val="32"/>
          <w:sz w:val="28"/>
          <w:szCs w:val="28"/>
          <w:lang w:eastAsia="en-US"/>
        </w:rPr>
      </w:pPr>
      <w:bookmarkStart w:id="482" w:name="_Toc36962155"/>
      <w:bookmarkStart w:id="483" w:name="_Toc36962219"/>
      <w:bookmarkStart w:id="484" w:name="_Toc37064434"/>
      <w:bookmarkStart w:id="485" w:name="_Toc37107083"/>
      <w:bookmarkStart w:id="486" w:name="_Toc37107321"/>
      <w:bookmarkStart w:id="487" w:name="_Toc246777108"/>
      <w:bookmarkStart w:id="488" w:name="_Toc37107322"/>
      <w:bookmarkStart w:id="489" w:name="_Toc38099277"/>
      <w:bookmarkEnd w:id="482"/>
      <w:bookmarkEnd w:id="483"/>
      <w:bookmarkEnd w:id="484"/>
      <w:bookmarkEnd w:id="485"/>
      <w:bookmarkEnd w:id="486"/>
    </w:p>
    <w:p w14:paraId="2C38D31F" w14:textId="77777777" w:rsidR="004C5ED5" w:rsidRDefault="004C5ED5">
      <w:pPr>
        <w:autoSpaceDE/>
        <w:autoSpaceDN/>
        <w:adjustRightInd/>
        <w:contextualSpacing w:val="0"/>
        <w:jc w:val="left"/>
        <w:rPr>
          <w:b/>
          <w:bCs w:val="0"/>
          <w:caps/>
          <w:kern w:val="32"/>
          <w:sz w:val="28"/>
          <w:szCs w:val="28"/>
          <w:lang w:eastAsia="en-US"/>
        </w:rPr>
      </w:pPr>
      <w:r>
        <w:rPr>
          <w:b/>
          <w:bCs w:val="0"/>
          <w:caps/>
          <w:kern w:val="32"/>
          <w:sz w:val="28"/>
          <w:szCs w:val="28"/>
          <w:lang w:eastAsia="en-US"/>
        </w:rPr>
        <w:br w:type="page"/>
      </w:r>
    </w:p>
    <w:p w14:paraId="1B080D3A" w14:textId="77777777" w:rsidR="004B65DD" w:rsidRPr="00734153" w:rsidRDefault="004B65DD" w:rsidP="00F123A0">
      <w:pPr>
        <w:pStyle w:val="StyleHeading1Linespacingsingle"/>
        <w:numPr>
          <w:ilvl w:val="0"/>
          <w:numId w:val="2"/>
        </w:numPr>
      </w:pPr>
      <w:bookmarkStart w:id="490" w:name="_Toc44674874"/>
      <w:bookmarkStart w:id="491" w:name="_Toc55114282"/>
      <w:r w:rsidRPr="00734153">
        <w:lastRenderedPageBreak/>
        <w:t>Appendices</w:t>
      </w:r>
      <w:bookmarkEnd w:id="487"/>
      <w:bookmarkEnd w:id="488"/>
      <w:bookmarkEnd w:id="489"/>
      <w:bookmarkEnd w:id="490"/>
      <w:bookmarkEnd w:id="491"/>
    </w:p>
    <w:p w14:paraId="1EF0300E" w14:textId="77777777" w:rsidR="00265B14" w:rsidRDefault="00265B14" w:rsidP="001B27CF">
      <w:pPr>
        <w:pStyle w:val="Heading2"/>
      </w:pPr>
      <w:bookmarkStart w:id="492" w:name="_Appendix_1:_Assessment"/>
      <w:bookmarkStart w:id="493" w:name="_Ref34817785"/>
      <w:bookmarkStart w:id="494" w:name="_Ref34817916"/>
      <w:bookmarkStart w:id="495" w:name="_Toc37107323"/>
      <w:bookmarkStart w:id="496" w:name="_Toc38099278"/>
      <w:bookmarkStart w:id="497" w:name="_Toc44674875"/>
      <w:bookmarkStart w:id="498" w:name="_Toc55114283"/>
      <w:bookmarkEnd w:id="492"/>
      <w:r>
        <w:t>Appendix 1: Information about the treatment arms</w:t>
      </w:r>
      <w:bookmarkEnd w:id="493"/>
      <w:bookmarkEnd w:id="494"/>
      <w:bookmarkEnd w:id="495"/>
      <w:bookmarkEnd w:id="496"/>
      <w:bookmarkEnd w:id="497"/>
      <w:bookmarkEnd w:id="498"/>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7AEF8E22" w14:textId="65A91908" w:rsidR="00265B14" w:rsidRPr="008F286A" w:rsidRDefault="00B03281" w:rsidP="00F123A0">
      <w:r>
        <w:rPr>
          <w:b/>
        </w:rPr>
        <w:t xml:space="preserve">[UK only] </w:t>
      </w:r>
      <w:r w:rsidR="00513ECE">
        <w:rPr>
          <w:b/>
        </w:rPr>
        <w:t>Corticosteroids</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w:t>
      </w:r>
      <w:proofErr w:type="spellStart"/>
      <w:r w:rsidR="00265B14">
        <w:t>hypercytokinemia</w:t>
      </w:r>
      <w:proofErr w:type="spellEnd"/>
      <w:r w:rsidR="00265B14">
        <w:t xml:space="preserve"> (a cytokine ‘storm’) and development of acute lung injury or </w:t>
      </w:r>
      <w:r w:rsidR="000E47E2">
        <w:t>acute</w:t>
      </w:r>
      <w:r w:rsidR="00265B14">
        <w:t xml:space="preserve"> respiratory distress syndrome (ARDS).</w:t>
      </w:r>
      <w:hyperlink w:anchor="_ENREF_13" w:tooltip="Lau, 2013 #1658" w:history="1">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 </w:instrText>
        </w:r>
        <w:r w:rsidR="008B728D">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13-16</w:t>
        </w:r>
        <w:r w:rsidR="008B728D">
          <w:fldChar w:fldCharType="end"/>
        </w:r>
      </w:hyperlink>
      <w:r w:rsidR="003559E1">
        <w:t xml:space="preserve"> </w:t>
      </w:r>
      <w:r w:rsidR="00265B14">
        <w:t>Pathologically, diffuse alveolar damage is found in patients who die from these infections.</w:t>
      </w:r>
      <w:hyperlink w:anchor="_ENREF_17" w:tooltip="Xu, 2020 #2953" w:history="1">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 </w:instrText>
        </w:r>
        <w:r w:rsidR="008B728D">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17</w:t>
        </w:r>
        <w:r w:rsidR="008B728D">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18" w:tooltip="Rochwerg, 2018 #2354" w:history="1">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 </w:instrText>
        </w:r>
        <w:r w:rsidR="008B728D">
          <w:rPr>
            <w:szCs w:val="20"/>
          </w:rPr>
          <w:fldChar w:fldCharType="begin">
            <w:fldData xml:space="preserve">PEVuZE5vdGU+PENpdGU+PEF1dGhvcj5Sb2Nod2VyZzwvQXV0aG9yPjxZZWFyPjIwMTg8L1llYXI+
PFJlY051bT4yMzU0PC9SZWNOdW0+PERpc3BsYXlUZXh0PjxzdHlsZSBmYWNlPSJzdXBlcnNjcmlw
dCI+MTgtMjA8L3N0eWxlPjwvRGlzcGxheVRleHQ+PHJlY29yZD48cmVjLW51bWJlcj4yMzU0PC9y
ZWMtbnVtYmVyPjxmb3JlaWduLWtleXM+PGtleSBhcHA9IkVOIiBkYi1pZD0idnAyYTJzdmVtNTBw
d2tlYWU1MHBlc3hicnZ6cnB3c3N2MnM5IiB0aW1lc3RhbXA9IjE2MDQ0NTExNzkiPjIzNTQ8L2tl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L2Z1bGwtdGl0bGU+PC9wZXJpb2RpY2FsPjxwYWdlcz4xNDExLTE0MjA8L3BhZ2VzPjx2b2x1bWU+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UGFsbWFzIGRlIEdyYW4gQ2FuYXJpYSwgU3BhaW47IEtlZW5hbiBSZXNlYXJjaCBDZW50ZXIgZm9y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</w:fldData>
          </w:fldChar>
        </w:r>
        <w:r w:rsidR="008B728D">
          <w:rPr>
            <w:szCs w:val="20"/>
          </w:rPr>
          <w:instrText xml:space="preserve"> ADDIN EN.CITE.DATA </w:instrText>
        </w:r>
        <w:r w:rsidR="008B728D">
          <w:rPr>
            <w:szCs w:val="20"/>
          </w:rPr>
        </w:r>
        <w:r w:rsidR="008B728D">
          <w:rPr>
            <w:szCs w:val="20"/>
          </w:rPr>
          <w:fldChar w:fldCharType="end"/>
        </w:r>
        <w:r w:rsidR="008B728D">
          <w:rPr>
            <w:szCs w:val="20"/>
          </w:rPr>
        </w:r>
        <w:r w:rsidR="008B728D">
          <w:rPr>
            <w:szCs w:val="20"/>
          </w:rPr>
          <w:fldChar w:fldCharType="separate"/>
        </w:r>
        <w:r w:rsidR="008B728D" w:rsidRPr="008B728D">
          <w:rPr>
            <w:noProof/>
            <w:szCs w:val="20"/>
            <w:vertAlign w:val="superscript"/>
          </w:rPr>
          <w:t>18-20</w:t>
        </w:r>
        <w:r w:rsidR="008B728D">
          <w:rPr>
            <w:szCs w:val="20"/>
          </w:rPr>
          <w:fldChar w:fldCharType="end"/>
        </w:r>
      </w:hyperlink>
    </w:p>
    <w:p w14:paraId="532CAD81" w14:textId="77777777" w:rsidR="00265B14" w:rsidRDefault="00265B14" w:rsidP="00F123A0"/>
    <w:p w14:paraId="74091124" w14:textId="51A85824" w:rsidR="00265B14" w:rsidRDefault="00265B14" w:rsidP="00F123A0">
      <w:r>
        <w:t>In trials of low-to-moderate doses of corticosteroids, the main adverse effect has been hyperglycaemia.</w:t>
      </w:r>
      <w:r w:rsidR="00C51406">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 </w:instrText>
      </w:r>
      <w:r w:rsidR="008B728D">
        <w:fldChar w:fldCharType="begin">
          <w:fldData xml:space="preserve">PEVuZE5vdGU+PENpdGU+PEF1dGhvcj5NZWlqdmlzPC9BdXRob3I+PFllYXI+MjAxMTwvWWVhcj48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aW4sIExhcyBQYWxtYXMgZGUgR3JhbiBDYW5hcmlhLCBTcGFpbjsgS2VlbmFuIFJlc2VhcmNoIENl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</w:fldData>
        </w:fldChar>
      </w:r>
      <w:r w:rsidR="008B728D">
        <w:instrText xml:space="preserve"> ADDIN EN.CITE.DATA </w:instrText>
      </w:r>
      <w:r w:rsidR="008B728D">
        <w:fldChar w:fldCharType="end"/>
      </w:r>
      <w:r w:rsidR="00C51406">
        <w:fldChar w:fldCharType="separate"/>
      </w:r>
      <w:hyperlink w:anchor="_ENREF_19" w:tooltip="Villar, 2020 #2819" w:history="1">
        <w:r w:rsidR="008B728D" w:rsidRPr="008B728D">
          <w:rPr>
            <w:noProof/>
            <w:vertAlign w:val="superscript"/>
          </w:rPr>
          <w:t>19</w:t>
        </w:r>
      </w:hyperlink>
      <w:r w:rsidR="008B728D" w:rsidRPr="008B728D">
        <w:rPr>
          <w:noProof/>
          <w:vertAlign w:val="superscript"/>
        </w:rPr>
        <w:t>,</w:t>
      </w:r>
      <w:hyperlink w:anchor="_ENREF_21" w:tooltip="Meijvis, 2011 #1923" w:history="1">
        <w:r w:rsidR="008B728D" w:rsidRPr="008B728D">
          <w:rPr>
            <w:noProof/>
            <w:vertAlign w:val="superscript"/>
          </w:rPr>
          <w:t>21</w:t>
        </w:r>
      </w:hyperlink>
      <w:r w:rsidR="00C51406">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proofErr w:type="spellStart"/>
      <w:r w:rsidRPr="00C042E7">
        <w:t>hypernatraemia</w:t>
      </w:r>
      <w:proofErr w:type="spellEnd"/>
      <w:r w:rsidRPr="003638E3">
        <w:t xml:space="preserve"> (RR 1.61, 95% CI 1.26 to 2.06) was noted.</w:t>
      </w:r>
      <w:hyperlink w:anchor="_ENREF_22" w:tooltip="Annane, 2009 #171" w:history="1">
        <w:r w:rsidR="008B728D">
          <w:fldChar w:fldCharType="begin"/>
        </w:r>
        <w:r w:rsidR="008B728D">
          <w:instrText xml:space="preserve"> ADDIN EN.CITE &lt;EndNote&gt;&lt;Cite&gt;&lt;Author&gt;Annane&lt;/Author&gt;&lt;Year&gt;2009&lt;/Year&gt;&lt;RecNum&gt;171&lt;/RecNum&gt;&lt;DisplayText&gt;&lt;style face="superscript"&gt;22&lt;/style&gt;&lt;/DisplayText&gt;&lt;record&gt;&lt;rec-number&gt;171&lt;/rec-number&gt;&lt;foreign-keys&gt;&lt;key app="EN" db-id="vp2a2svem50pwkeae50pesxbrvzrpwssv2s9" timestamp="1604451177"&gt;171&lt;/key&gt;&lt;/foreign-keys&gt;&lt;ref-type name="Journal Article"&gt;17&lt;/ref-type&gt;&lt;contributors&gt;&lt;authors&gt;&lt;author&gt;Annane, D.&lt;/author&gt;&lt;author&gt;Bellissant, E.&lt;/author&gt;&lt;author&gt;Bollaert, P. E.&lt;/author&gt;&lt;author&gt;Briegel, J.&lt;/author&gt;&lt;author&gt;Confalonieri, M.&lt;/author&gt;&lt;author&gt;De Gaudio, R.&lt;/author&gt;&lt;author&gt;Keh, D.&lt;/author&gt;&lt;author&gt;Kupfer, Y.&lt;/author&gt;&lt;author&gt;Oppert, M.&lt;/author&gt;&lt;author&gt;Meduri, G. U.&lt;/author&gt;&lt;/authors&gt;&lt;/contributors&gt;&lt;auth-address&gt;Critical Care Department, Hopital Raymond Poincare, Assistance Publique-Hopitaux de Paris, 104 Boulevard Raymond Poincare, 92380 Garches, France. djillali.annane@rpc.ap-hop-paris.fr&lt;/auth-address&gt;&lt;titles&gt;&lt;title&gt;Corticosteroids in the treatment of severe sepsis and septic shock in adults: a systematic review&lt;/title&gt;&lt;secondary-title&gt;JAMA&lt;/secondary-title&gt;&lt;/titles&gt;&lt;periodical&gt;&lt;full-title&gt;JAMA&lt;/full-title&gt;&lt;/periodical&gt;&lt;pages&gt;2362-75&lt;/pages&gt;&lt;volume&gt;301&lt;/volume&gt;&lt;number&gt;22&lt;/number&gt;&lt;edition&gt;2009/06/11&lt;/edition&gt;&lt;keywords&gt;&lt;keyword&gt;Adrenal Cortex Hormones/administration &amp;amp; dosage/*therapeutic use&lt;/keyword&gt;&lt;keyword&gt;Adult&lt;/keyword&gt;&lt;keyword&gt;Glucocorticoids/administration &amp;amp; dosage/*therapeutic use&lt;/keyword&gt;&lt;keyword&gt;Humans&lt;/keyword&gt;&lt;keyword&gt;Randomized Controlled Trials as Topic&lt;/keyword&gt;&lt;keyword&gt;Risk Assessment&lt;/keyword&gt;&lt;keyword&gt;Sepsis/*drug therapy/mortality&lt;/keyword&gt;&lt;keyword&gt;Shock, Septic/drug therapy/mortality&lt;/keyword&gt;&lt;keyword&gt;Survival Analysis&lt;/keyword&gt;&lt;/keywords&gt;&lt;dates&gt;&lt;year&gt;2009&lt;/year&gt;&lt;pub-dates&gt;&lt;date&gt;Jun 10&lt;/date&gt;&lt;/pub-dates&gt;&lt;/dates&gt;&lt;isbn&gt;1538-3598 (Electronic)&amp;#xD;0098-7484 (Linking)&lt;/isbn&gt;&lt;accession-num&gt;19509383&lt;/accession-num&gt;&lt;urls&gt;&lt;related-urls&gt;&lt;url&gt;https://www.ncbi.nlm.nih.gov/pubmed/19509383&lt;/url&gt;&lt;/related-urls&gt;&lt;/urls&gt;&lt;electronic-resource-num&gt;10.1001/jama.2009.815&lt;/electronic-resource-num&gt;&lt;/record&gt;&lt;/Cite&gt;&lt;/EndNote&gt;</w:instrText>
        </w:r>
        <w:r w:rsidR="008B728D">
          <w:fldChar w:fldCharType="separate"/>
        </w:r>
        <w:r w:rsidR="008B728D" w:rsidRPr="008B728D">
          <w:rPr>
            <w:noProof/>
            <w:vertAlign w:val="superscript"/>
          </w:rPr>
          <w:t>22</w:t>
        </w:r>
        <w:r w:rsidR="008B728D">
          <w:fldChar w:fldCharType="end"/>
        </w:r>
      </w:hyperlink>
      <w:r>
        <w:t xml:space="preserve"> </w:t>
      </w:r>
    </w:p>
    <w:p w14:paraId="71A693C4" w14:textId="77777777" w:rsidR="00B03281" w:rsidRDefault="00B03281" w:rsidP="00F123A0"/>
    <w:p w14:paraId="1AE385C5" w14:textId="77777777" w:rsidR="00513ECE" w:rsidRDefault="00513ECE" w:rsidP="00513ECE">
      <w:r w:rsidRPr="003E7AD2">
        <w:t>Methylprednisolone is a corticosteroid with mainly glucocorticoid activity</w:t>
      </w:r>
      <w:r>
        <w:t>. It is used in the treatment of conditions in which rapid and intense corticosteroid effect is required. Its licensed indications for paediatrics include a wide range of conditions including inflammatory disorders, allergic disorders, draft rejection reactions, s</w:t>
      </w:r>
      <w:r w:rsidRPr="0045475B">
        <w:t xml:space="preserve">evere erythema </w:t>
      </w:r>
      <w:proofErr w:type="spellStart"/>
      <w:r w:rsidRPr="0045475B">
        <w:t>multiforme</w:t>
      </w:r>
      <w:proofErr w:type="spellEnd"/>
      <w:r>
        <w:t>,</w:t>
      </w:r>
      <w:r w:rsidRPr="0045475B">
        <w:t xml:space="preserve"> </w:t>
      </w:r>
      <w:r>
        <w:t xml:space="preserve">juvenile idiopathic arthritis, and many others. In the paediatric population, </w:t>
      </w:r>
      <w:r w:rsidRPr="0045475B">
        <w:t xml:space="preserve">a dosage of </w:t>
      </w:r>
      <w:r>
        <w:t xml:space="preserve">10 </w:t>
      </w:r>
      <w:r w:rsidRPr="0045475B">
        <w:t xml:space="preserve">mg/kg/day to a maximum of 1 g/day </w:t>
      </w:r>
      <w:r>
        <w:t xml:space="preserve">for up to 3 days </w:t>
      </w:r>
      <w:r w:rsidRPr="0045475B">
        <w:t>is recommended</w:t>
      </w:r>
      <w:r>
        <w:t xml:space="preserve"> i</w:t>
      </w:r>
      <w:r w:rsidRPr="0045475B">
        <w:t>n the treatment of graft rejection reactions following transplantation</w:t>
      </w:r>
      <w:r>
        <w:t xml:space="preserve">. A higher dosage of </w:t>
      </w:r>
      <w:r w:rsidRPr="0045475B">
        <w:t>30 mg/kg/day to a maximum of 1 g/day</w:t>
      </w:r>
      <w:r>
        <w:t xml:space="preserve"> for up to 3 days</w:t>
      </w:r>
      <w:r w:rsidRPr="0045475B">
        <w:t xml:space="preserve"> is recommended</w:t>
      </w:r>
      <w:r>
        <w:t xml:space="preserve"> for the treatment of </w:t>
      </w:r>
      <w:r w:rsidRPr="0045475B">
        <w:t>haematological, rheumatic, renal and dermatological conditions</w:t>
      </w:r>
      <w:r>
        <w:t xml:space="preserve"> (Source: British National Formulary for Children).</w:t>
      </w:r>
      <w:r w:rsidR="00B57996" w:rsidRPr="00B57996">
        <w:t xml:space="preserve"> </w:t>
      </w:r>
      <w:r w:rsidR="00B57996">
        <w:t>Storage should be as per conditions in the Summary of Product Characteristics.</w:t>
      </w:r>
    </w:p>
    <w:p w14:paraId="258F9B6D" w14:textId="77777777" w:rsidR="00513ECE" w:rsidRDefault="00513ECE" w:rsidP="00513ECE"/>
    <w:p w14:paraId="114A7BAB" w14:textId="77777777" w:rsidR="00513ECE" w:rsidRPr="001638C7" w:rsidRDefault="00513ECE" w:rsidP="00513ECE">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71770524" w14:textId="77777777" w:rsidR="00513ECE" w:rsidRPr="003638E3" w:rsidRDefault="00513ECE" w:rsidP="00F123A0"/>
    <w:p w14:paraId="7E0D34DA" w14:textId="77777777" w:rsidR="00265B14" w:rsidRDefault="00265B14" w:rsidP="00F123A0"/>
    <w:p w14:paraId="7A9256EF" w14:textId="7ECE2535" w:rsidR="00F10F34" w:rsidRPr="00F10F34" w:rsidRDefault="00F10F34" w:rsidP="008F69C6">
      <w:r>
        <w:rPr>
          <w:b/>
        </w:rPr>
        <w:t xml:space="preserve">Colchicine: </w:t>
      </w:r>
      <w:r w:rsidR="00795325" w:rsidRPr="00795325">
        <w:t>Colchicine inhibits cellular transport and mitosis by binding to tubulin and preventing its polymerisation as part of the cytoskeleton transport system.  As a consequence, colchicine has a wide range of anti-inflammatory effects</w:t>
      </w:r>
      <w:r w:rsidR="004B7B8D">
        <w:t xml:space="preserve">, including inhibition of certain </w:t>
      </w:r>
      <w:proofErr w:type="spellStart"/>
      <w:r w:rsidR="004B7B8D">
        <w:t>inflammasomes</w:t>
      </w:r>
      <w:proofErr w:type="spellEnd"/>
      <w:r w:rsidR="004B7B8D">
        <w:t xml:space="preserve"> (cytosolic pattern recognition receptor systems that are activated in response to detection of pathogens in the cytosol)</w:t>
      </w:r>
      <w:r w:rsidR="00795325">
        <w:t>.</w:t>
      </w:r>
      <w:r w:rsidR="00A01AA2">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 </w:instrText>
      </w:r>
      <w:r w:rsidR="008B728D">
        <w:fldChar w:fldCharType="begin">
          <w:fldData xml:space="preserve">PEVuZE5vdGU+PENpdGU+PEF1dGhvcj5Ccm96PC9BdXRob3I+PFllYXI+MjAxNjwvWWVhcj48UmVj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</w:fldData>
        </w:fldChar>
      </w:r>
      <w:r w:rsidR="008B728D">
        <w:instrText xml:space="preserve"> ADDIN EN.CITE.DATA </w:instrText>
      </w:r>
      <w:r w:rsidR="008B728D">
        <w:fldChar w:fldCharType="end"/>
      </w:r>
      <w:r w:rsidR="00A01AA2">
        <w:fldChar w:fldCharType="separate"/>
      </w:r>
      <w:hyperlink w:anchor="_ENREF_23" w:tooltip="Broz, 2016 #3036" w:history="1">
        <w:r w:rsidR="008B728D" w:rsidRPr="008B728D">
          <w:rPr>
            <w:noProof/>
            <w:vertAlign w:val="superscript"/>
          </w:rPr>
          <w:t>23</w:t>
        </w:r>
      </w:hyperlink>
      <w:r w:rsidR="008B728D" w:rsidRPr="008B728D">
        <w:rPr>
          <w:noProof/>
          <w:vertAlign w:val="superscript"/>
        </w:rPr>
        <w:t>,</w:t>
      </w:r>
      <w:hyperlink w:anchor="_ENREF_24" w:tooltip="Dalbeth, 2014 #3035" w:history="1">
        <w:r w:rsidR="008B728D" w:rsidRPr="008B728D">
          <w:rPr>
            <w:noProof/>
            <w:vertAlign w:val="superscript"/>
          </w:rPr>
          <w:t>24</w:t>
        </w:r>
      </w:hyperlink>
      <w:r w:rsidR="00A01AA2">
        <w:fldChar w:fldCharType="end"/>
      </w:r>
      <w:r w:rsidR="004B7B8D">
        <w:t xml:space="preserve"> There is evidence that </w:t>
      </w:r>
      <w:proofErr w:type="spellStart"/>
      <w:r w:rsidR="004B7B8D">
        <w:t>inflammasomes</w:t>
      </w:r>
      <w:proofErr w:type="spellEnd"/>
      <w:r w:rsidR="004B7B8D">
        <w:t xml:space="preserve"> are activated in COVID-19</w:t>
      </w:r>
      <w:r w:rsidR="00A01AA2">
        <w:t>, and the degree of activation is correlated with disease severity.</w:t>
      </w:r>
      <w:hyperlink w:anchor="_ENREF_25" w:tooltip="Rodrigues, 2020 #3037" w:history="1">
        <w:r w:rsidR="008B728D">
          <w:fldChar w:fldCharType="begin"/>
        </w:r>
        <w:r w:rsidR="008B728D">
          <w:instrText xml:space="preserve"> ADDIN EN.CITE &lt;EndNote&gt;&lt;Cite&gt;&lt;Author&gt;Rodrigues&lt;/Author&gt;&lt;Year&gt;2020&lt;/Year&gt;&lt;RecNum&gt;3037&lt;/RecNum&gt;&lt;DisplayText&gt;&lt;style face="superscript"&gt;25&lt;/style&gt;&lt;/DisplayText&gt;&lt;record&gt;&lt;rec-number&gt;3037&lt;/rec-number&gt;&lt;foreign-keys&gt;&lt;key app="EN" db-id="vp2a2svem50pwkeae50pesxbrvzrpwssv2s9" timestamp="1605437248"&gt;3037&lt;/key&gt;&lt;/foreign-keys&gt;&lt;ref-type name="Journal Article"&gt;17&lt;/ref-type&gt;&lt;contributors&gt;&lt;authors&gt;&lt;author&gt;Rodrigues, T.S.&lt;/author&gt;&lt;author&gt;Keyla, S.G.&lt;/author&gt;&lt;author&gt;Ishimoto, A.Y.&lt;/author&gt;&lt;author&gt;Becerra, A.&lt;/author&gt;&lt;author&gt;Oliveira, S.&lt;/author&gt;&lt;author&gt;Almeida, L.&lt;/author&gt;&lt;author&gt;Zamboni, D.S.&lt;/author&gt;&lt;/authors&gt;&lt;/contributors&gt;&lt;titles&gt;&lt;title&gt;Inflammasome activation in COVID-19 patients&lt;/title&gt;&lt;secondary-title&gt;medRxiv&lt;/secondary-title&gt;&lt;/titles&gt;&lt;periodical&gt;&lt;full-title&gt;medRxiv&lt;/full-title&gt;&lt;/periodical&gt;&lt;edition&gt;06-Aug-2020&lt;/edition&gt;&lt;dates&gt;&lt;year&gt;2020&lt;/year&gt;&lt;/dates&gt;&lt;urls&gt;&lt;/urls&gt;&lt;electronic-resource-num&gt;https://doi.org/10.1101/2020.08.05.20168872&lt;/electronic-resource-num&gt;&lt;/record&gt;&lt;/Cite&gt;&lt;/EndNote&gt;</w:instrText>
        </w:r>
        <w:r w:rsidR="008B728D">
          <w:fldChar w:fldCharType="separate"/>
        </w:r>
        <w:r w:rsidR="008B728D" w:rsidRPr="008B728D">
          <w:rPr>
            <w:noProof/>
            <w:vertAlign w:val="superscript"/>
          </w:rPr>
          <w:t>25</w:t>
        </w:r>
        <w:r w:rsidR="008B728D">
          <w:fldChar w:fldCharType="end"/>
        </w:r>
      </w:hyperlink>
      <w:r w:rsidR="00A01AA2">
        <w:t xml:space="preserve"> </w:t>
      </w:r>
      <w:r w:rsidR="003F03C1" w:rsidRPr="00507E05">
        <w:rPr>
          <w:color w:val="auto"/>
        </w:rPr>
        <w:t>Colchicine has been widely used for treatment of gout and pericarditis, and there is evidence of cardiovascular benefit in patients with coronary artery disease. </w:t>
      </w:r>
      <w:r w:rsidR="00A01AA2">
        <w:t xml:space="preserve">The </w:t>
      </w:r>
      <w:r w:rsidR="00A01AA2">
        <w:lastRenderedPageBreak/>
        <w:t>UK COVID-19 Therapeutics Advisory Panel has recommended that RECOVERY assess colchicine.</w:t>
      </w:r>
    </w:p>
    <w:p w14:paraId="4FD93976" w14:textId="77777777" w:rsidR="00F10F34" w:rsidRDefault="00F10F34" w:rsidP="008F69C6"/>
    <w:p w14:paraId="14196EB8" w14:textId="59AEF7A8" w:rsidR="00513ECE" w:rsidRDefault="00B03281" w:rsidP="008F69C6">
      <w:r>
        <w:rPr>
          <w:b/>
        </w:rPr>
        <w:t xml:space="preserve">[UK only] </w:t>
      </w:r>
      <w:r w:rsidR="00513ECE" w:rsidRPr="00716916">
        <w:rPr>
          <w:b/>
        </w:rPr>
        <w:t>Intravenous immunoglobulin (</w:t>
      </w:r>
      <w:proofErr w:type="spellStart"/>
      <w:r w:rsidR="00513ECE" w:rsidRPr="00716916">
        <w:rPr>
          <w:b/>
        </w:rPr>
        <w:t>IVI</w:t>
      </w:r>
      <w:r w:rsidR="00513ECE">
        <w:rPr>
          <w:b/>
        </w:rPr>
        <w:t>g</w:t>
      </w:r>
      <w:proofErr w:type="spellEnd"/>
      <w:r w:rsidR="00513ECE" w:rsidRPr="00716916">
        <w:rPr>
          <w:b/>
        </w:rPr>
        <w:t xml:space="preserve">): </w:t>
      </w:r>
      <w:proofErr w:type="spellStart"/>
      <w:r w:rsidR="00513ECE" w:rsidRPr="00716916">
        <w:rPr>
          <w:bCs w:val="0"/>
        </w:rPr>
        <w:t>IVI</w:t>
      </w:r>
      <w:r w:rsidR="00513ECE">
        <w:rPr>
          <w:bCs w:val="0"/>
        </w:rPr>
        <w:t>g</w:t>
      </w:r>
      <w:proofErr w:type="spellEnd"/>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 xml:space="preserve">ed controlled trials and meta-analyses have demonstrated that early recognition and treatment of KD with </w:t>
      </w:r>
      <w:proofErr w:type="spellStart"/>
      <w:r w:rsidR="00513ECE" w:rsidRPr="00716916">
        <w:t>IVI</w:t>
      </w:r>
      <w:r w:rsidR="00513ECE">
        <w:t>g</w:t>
      </w:r>
      <w:proofErr w:type="spellEnd"/>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 xml:space="preserve">g </w:t>
      </w:r>
      <w:proofErr w:type="spellStart"/>
      <w:r w:rsidR="00513ECE" w:rsidRPr="00716916">
        <w:t>IVI</w:t>
      </w:r>
      <w:r w:rsidR="00513ECE">
        <w:t>g</w:t>
      </w:r>
      <w:proofErr w:type="spellEnd"/>
      <w:r w:rsidR="00513ECE" w:rsidRPr="00716916">
        <w:t xml:space="preserve"> given as a single infusion, as this has been shown to reduce the coronary artery aneurysm rate compared to a lower divided dose regimen</w:t>
      </w:r>
      <w:r w:rsidR="00513ECE">
        <w:t>.</w:t>
      </w:r>
      <w:hyperlink w:anchor="_ENREF_26" w:tooltip="Eleftheriou, 2014 #831" w:history="1">
        <w:r w:rsidR="008B728D">
          <w:fldChar w:fldCharType="begin"/>
        </w:r>
        <w:r w:rsidR="008B728D">
          <w:instrText xml:space="preserve"> ADDIN EN.CITE &lt;EndNote&gt;&lt;Cite&gt;&lt;Author&gt;Eleftheriou&lt;/Author&gt;&lt;Year&gt;2014&lt;/Year&gt;&lt;RecNum&gt;831&lt;/RecNum&gt;&lt;DisplayText&gt;&lt;style face="superscript"&gt;26&lt;/style&gt;&lt;/DisplayText&gt;&lt;record&gt;&lt;rec-number&gt;831&lt;/rec-number&gt;&lt;foreign-keys&gt;&lt;key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8B728D">
          <w:fldChar w:fldCharType="separate"/>
        </w:r>
        <w:r w:rsidR="008B728D" w:rsidRPr="008B728D">
          <w:rPr>
            <w:noProof/>
            <w:vertAlign w:val="superscript"/>
          </w:rPr>
          <w:t>26</w:t>
        </w:r>
        <w:r w:rsidR="008B728D">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proofErr w:type="spellStart"/>
      <w:r w:rsidRPr="00716916">
        <w:t>IVI</w:t>
      </w:r>
      <w:r>
        <w:t>g</w:t>
      </w:r>
      <w:proofErr w:type="spellEnd"/>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 xml:space="preserve">rimary immune thrombocytopenia, </w:t>
      </w:r>
      <w:proofErr w:type="spellStart"/>
      <w:r w:rsidRPr="00716916">
        <w:rPr>
          <w:rFonts w:eastAsia="Times New Roman"/>
          <w:bCs w:val="0"/>
        </w:rPr>
        <w:t>Guillain</w:t>
      </w:r>
      <w:proofErr w:type="spellEnd"/>
      <w:r w:rsidRPr="00716916">
        <w:rPr>
          <w:rFonts w:eastAsia="Times New Roman"/>
          <w:bCs w:val="0"/>
        </w:rPr>
        <w:t xml:space="preserve"> </w:t>
      </w:r>
      <w:proofErr w:type="spellStart"/>
      <w:r w:rsidRPr="00716916">
        <w:rPr>
          <w:rFonts w:eastAsia="Times New Roman"/>
          <w:bCs w:val="0"/>
        </w:rPr>
        <w:t>Barré</w:t>
      </w:r>
      <w:proofErr w:type="spellEnd"/>
      <w:r w:rsidRPr="00716916">
        <w:rPr>
          <w:rFonts w:eastAsia="Times New Roman"/>
          <w:bCs w:val="0"/>
        </w:rPr>
        <w:t xml:space="preserve">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w:t>
      </w:r>
      <w:proofErr w:type="spellStart"/>
      <w:r w:rsidRPr="00716916">
        <w:rPr>
          <w:rFonts w:eastAsia="Times New Roman"/>
          <w:bCs w:val="0"/>
        </w:rPr>
        <w:t>polyradiculoneuropathy</w:t>
      </w:r>
      <w:proofErr w:type="spellEnd"/>
      <w:r w:rsidRPr="00716916">
        <w:rPr>
          <w:rFonts w:eastAsia="Times New Roman"/>
          <w:bCs w:val="0"/>
        </w:rPr>
        <w:t xml:space="preserve">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77777777" w:rsidR="008F69C6" w:rsidRDefault="00CA2F0D" w:rsidP="008F69C6">
      <w:pPr>
        <w:rPr>
          <w:b/>
        </w:rPr>
      </w:pPr>
      <w:proofErr w:type="spellStart"/>
      <w:r w:rsidRPr="00CA2F0D">
        <w:rPr>
          <w:b/>
        </w:rPr>
        <w:t>T</w:t>
      </w:r>
      <w:r w:rsidR="008F69C6" w:rsidRPr="00CA2F0D">
        <w:rPr>
          <w:b/>
        </w:rPr>
        <w:t>ocilizumab</w:t>
      </w:r>
      <w:proofErr w:type="spellEnd"/>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proofErr w:type="spellStart"/>
      <w:r>
        <w:t>Tocilizumab</w:t>
      </w:r>
      <w:proofErr w:type="spellEnd"/>
      <w:r>
        <w:t xml:space="preserve">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4BE94B53" w14:textId="77777777" w:rsidR="008F69C6" w:rsidRDefault="008F69C6" w:rsidP="008F69C6"/>
    <w:p w14:paraId="4FFB8A44" w14:textId="7AD4118E"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NCw5LDI3PC9zdHlsZT48L0Rpc3BsYXlUZXh0PjxyZWNvcmQ+PHJlYy1udW1iZXI+Mjk5NjwvcmVj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8B728D">
        <w:instrText xml:space="preserve"> ADDIN EN.CITE.DATA </w:instrText>
      </w:r>
      <w:r w:rsidR="008B728D">
        <w:fldChar w:fldCharType="end"/>
      </w:r>
      <w:r w:rsidR="00472D4D">
        <w:fldChar w:fldCharType="separate"/>
      </w:r>
      <w:hyperlink w:anchor="_ENREF_4" w:tooltip="Wang, 2020 #2854" w:history="1">
        <w:r w:rsidR="008B728D" w:rsidRPr="008B728D">
          <w:rPr>
            <w:noProof/>
            <w:vertAlign w:val="superscript"/>
          </w:rPr>
          <w:t>4</w:t>
        </w:r>
      </w:hyperlink>
      <w:r w:rsidR="008B728D" w:rsidRPr="008B728D">
        <w:rPr>
          <w:noProof/>
          <w:vertAlign w:val="superscript"/>
        </w:rPr>
        <w:t>,</w:t>
      </w:r>
      <w:hyperlink w:anchor="_ENREF_9" w:tooltip="Zhou, 2020 #3000" w:history="1">
        <w:r w:rsidR="008B728D" w:rsidRPr="008B728D">
          <w:rPr>
            <w:noProof/>
            <w:vertAlign w:val="superscript"/>
          </w:rPr>
          <w:t>9</w:t>
        </w:r>
      </w:hyperlink>
      <w:r w:rsidR="008B728D" w:rsidRPr="008B728D">
        <w:rPr>
          <w:noProof/>
          <w:vertAlign w:val="superscript"/>
        </w:rPr>
        <w:t>,</w:t>
      </w:r>
      <w:hyperlink w:anchor="_ENREF_27" w:tooltip="Zhang, 2020 #2996" w:history="1">
        <w:r w:rsidR="008B728D" w:rsidRPr="008B728D">
          <w:rPr>
            <w:noProof/>
            <w:vertAlign w:val="superscript"/>
          </w:rPr>
          <w:t>27</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 </w:instrText>
      </w:r>
      <w:r w:rsidR="008B728D">
        <w:fldChar w:fldCharType="begin">
          <w:fldData xml:space="preserve">PEVuZE5vdGU+PENpdGU+PEF1dGhvcj5aaGFuZzwvQXV0aG9yPjxZZWFyPjIwMjA8L1llYXI+PFJl
Y051bT4yOTk2PC9SZWNOdW0+PERpc3BsYXlUZXh0PjxzdHlsZSBmYWNlPSJzdXBlcnNjcmlwdCI+
MjcsMjg8L3N0eWxlPjwvRGlzcGxheVRleHQ+PHJlY29yZD48cmVjLW51bWJlcj4yOTk2PC9yZWMt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8B728D">
        <w:instrText xml:space="preserve"> ADDIN EN.CITE.DATA </w:instrText>
      </w:r>
      <w:r w:rsidR="008B728D">
        <w:fldChar w:fldCharType="end"/>
      </w:r>
      <w:r w:rsidR="007F3FD0">
        <w:fldChar w:fldCharType="separate"/>
      </w:r>
      <w:hyperlink w:anchor="_ENREF_27" w:tooltip="Zhang, 2020 #2996" w:history="1">
        <w:r w:rsidR="008B728D" w:rsidRPr="008B728D">
          <w:rPr>
            <w:noProof/>
            <w:vertAlign w:val="superscript"/>
          </w:rPr>
          <w:t>27</w:t>
        </w:r>
      </w:hyperlink>
      <w:r w:rsidR="008B728D" w:rsidRPr="008B728D">
        <w:rPr>
          <w:noProof/>
          <w:vertAlign w:val="superscript"/>
        </w:rPr>
        <w:t>,</w:t>
      </w:r>
      <w:hyperlink w:anchor="_ENREF_28" w:tooltip="Zhang, 2020 #93" w:history="1">
        <w:r w:rsidR="008B728D" w:rsidRPr="008B728D">
          <w:rPr>
            <w:noProof/>
            <w:vertAlign w:val="superscript"/>
          </w:rPr>
          <w:t>28</w:t>
        </w:r>
      </w:hyperlink>
      <w:r w:rsidR="007F3FD0">
        <w:fldChar w:fldCharType="end"/>
      </w:r>
      <w:r w:rsidR="00CA2F0D">
        <w:t xml:space="preserve"> IL</w:t>
      </w:r>
      <w:r>
        <w:t xml:space="preserve">-6 inhibitors have not been evaluated for the treatment of COVID-19 in randomised controlled trials. </w:t>
      </w:r>
    </w:p>
    <w:p w14:paraId="7FF427BE" w14:textId="77777777" w:rsidR="00CE1CFC" w:rsidRDefault="00CE1CFC" w:rsidP="00F123A0"/>
    <w:p w14:paraId="54A5AA72" w14:textId="2F29C057" w:rsidR="00C67F70" w:rsidRDefault="00B03281" w:rsidP="00C67F70">
      <w:r>
        <w:rPr>
          <w:b/>
        </w:rPr>
        <w:t xml:space="preserve">[UK only] </w:t>
      </w:r>
      <w:r w:rsidR="001C595A"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29" w:tooltip="Zhou, 2007 #2999" w:history="1">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 </w:instrText>
        </w:r>
        <w:r w:rsidR="008B728D">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TnVtPjI5OTk8L1JlY051bT48RGlzcGxheVRleHQ+PHN0eWxlIGZhY2U9InN1cGVyc2NyaXB0Ij4y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</w:fldData>
          </w:fldChar>
        </w:r>
        <w:r w:rsidR="008B728D">
          <w:rPr>
            <w:rFonts w:ascii="Times New Roman" w:eastAsia="Times New Roman" w:hAnsi="Times New Roman" w:cs="Times New Roman"/>
            <w:bCs w:val="0"/>
            <w:shd w:val="clear" w:color="auto" w:fill="FFFFFF"/>
          </w:rPr>
          <w:instrText xml:space="preserve"> ADDIN EN.CITE.DATA </w:instrText>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end"/>
        </w:r>
        <w:r w:rsidR="008B728D">
          <w:rPr>
            <w:rFonts w:ascii="Times New Roman" w:eastAsia="Times New Roman" w:hAnsi="Times New Roman" w:cs="Times New Roman"/>
            <w:bCs w:val="0"/>
            <w:shd w:val="clear" w:color="auto" w:fill="FFFFFF"/>
          </w:rPr>
        </w:r>
        <w:r w:rsidR="008B728D">
          <w:rPr>
            <w:rFonts w:ascii="Times New Roman" w:eastAsia="Times New Roman" w:hAnsi="Times New Roman" w:cs="Times New Roman"/>
            <w:bCs w:val="0"/>
            <w:shd w:val="clear" w:color="auto" w:fill="FFFFFF"/>
          </w:rPr>
          <w:fldChar w:fldCharType="separate"/>
        </w:r>
        <w:r w:rsidR="008B728D" w:rsidRPr="008B728D">
          <w:rPr>
            <w:rFonts w:ascii="Times New Roman" w:eastAsia="Times New Roman" w:hAnsi="Times New Roman" w:cs="Times New Roman"/>
            <w:bCs w:val="0"/>
            <w:noProof/>
            <w:shd w:val="clear" w:color="auto" w:fill="FFFFFF"/>
            <w:vertAlign w:val="superscript"/>
          </w:rPr>
          <w:t>29-31</w:t>
        </w:r>
        <w:r w:rsidR="008B728D">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32" w:tooltip="Luke, 2006 #1771" w:history="1">
        <w:r w:rsidR="008B728D">
          <w:fldChar w:fldCharType="begin"/>
        </w:r>
        <w:r w:rsidR="008B728D">
          <w:instrText xml:space="preserve"> ADDIN EN.CITE &lt;EndNote&gt;&lt;Cite&gt;&lt;Author&gt;Luke&lt;/Author&gt;&lt;Year&gt;2006&lt;/Year&gt;&lt;RecNum&gt;1771&lt;/RecNum&gt;&lt;DisplayText&gt;&lt;style face="superscript"&gt;32&lt;/style&gt;&lt;/DisplayText&gt;&lt;record&gt;&lt;rec-number&gt;1771&lt;/rec-number&gt;&lt;foreign-keys&gt;&lt;key app="EN" db-id="vp2a2svem50pwkeae50pesxbrvzrpwssv2s9" timestamp="1604451179"&gt;1771&lt;/key&gt;&lt;/foreign-keys&gt;&lt;ref-type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8B728D">
          <w:fldChar w:fldCharType="separate"/>
        </w:r>
        <w:r w:rsidR="008B728D" w:rsidRPr="008B728D">
          <w:rPr>
            <w:noProof/>
            <w:vertAlign w:val="superscript"/>
          </w:rPr>
          <w:t>32</w:t>
        </w:r>
        <w:r w:rsidR="008B728D">
          <w:fldChar w:fldCharType="end"/>
        </w:r>
      </w:hyperlink>
      <w:r w:rsidR="00C67F70">
        <w:t xml:space="preserve"> and 2009/2010</w:t>
      </w:r>
      <w:r w:rsidR="00256B28">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 </w:instrText>
      </w:r>
      <w:r w:rsidR="008B728D">
        <w:fldChar w:fldCharType="begin">
          <w:fldData xml:space="preserve">PEVuZE5vdGU+PENpdGU+PEF1dGhvcj5IdW5nPC9BdXRob3I+PFllYXI+MjAxMTwvWWVhcj48UmVj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</w:fldData>
        </w:fldChar>
      </w:r>
      <w:r w:rsidR="008B728D">
        <w:instrText xml:space="preserve"> ADDIN EN.CITE.DATA </w:instrText>
      </w:r>
      <w:r w:rsidR="008B728D">
        <w:fldChar w:fldCharType="end"/>
      </w:r>
      <w:r w:rsidR="00256B28">
        <w:fldChar w:fldCharType="separate"/>
      </w:r>
      <w:hyperlink w:anchor="_ENREF_33" w:tooltip="Hung, 2011 #1291" w:history="1">
        <w:r w:rsidR="008B728D" w:rsidRPr="008B728D">
          <w:rPr>
            <w:noProof/>
            <w:vertAlign w:val="superscript"/>
          </w:rPr>
          <w:t>33</w:t>
        </w:r>
      </w:hyperlink>
      <w:r w:rsidR="008B728D" w:rsidRPr="008B728D">
        <w:rPr>
          <w:noProof/>
          <w:vertAlign w:val="superscript"/>
        </w:rPr>
        <w:t>,</w:t>
      </w:r>
      <w:hyperlink w:anchor="_ENREF_34" w:tooltip="Hung, 2013 #1293" w:history="1">
        <w:r w:rsidR="008B728D" w:rsidRPr="008B728D">
          <w:rPr>
            <w:noProof/>
            <w:vertAlign w:val="superscript"/>
          </w:rPr>
          <w:t>34</w:t>
        </w:r>
      </w:hyperlink>
      <w:r w:rsidR="00256B28">
        <w:fldChar w:fldCharType="end"/>
      </w:r>
      <w:r w:rsidR="00C67F70">
        <w:t xml:space="preserve">, </w:t>
      </w:r>
      <w:r w:rsidR="00B82DCA">
        <w:t xml:space="preserve">and </w:t>
      </w:r>
      <w:r w:rsidR="00256B28">
        <w:t>seasonal influenza B</w:t>
      </w:r>
      <w:hyperlink w:anchor="_ENREF_35" w:tooltip="Davey, 2019 #692" w:history="1">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 </w:instrText>
        </w:r>
        <w:r w:rsidR="008B728D">
          <w:fldChar w:fldCharType="begin">
            <w:fldData xml:space="preserve">PEVuZE5vdGU+PENpdGU+PEF1dGhvcj5EYXZleTwvQXV0aG9yPjxZZWFyPjIwMTk8L1llYXI+PFJl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35</w:t>
        </w:r>
        <w:r w:rsidR="008B728D">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of convalescent plasma treatment in SARS-</w:t>
      </w:r>
      <w:proofErr w:type="spellStart"/>
      <w:r w:rsidR="00256B28">
        <w:t>CoV</w:t>
      </w:r>
      <w:proofErr w:type="spellEnd"/>
      <w:r w:rsidR="00256B28">
        <w:t xml:space="preserve">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36" w:tooltip="Mair-Jenkins, 2015 #1809" w:history="1">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 </w:instrText>
        </w:r>
        <w:r w:rsidR="008B728D">
          <w:fldChar w:fldCharType="begin">
            <w:fldData xml:space="preserve">PEVuZE5vdGU+PENpdGU+PEF1dGhvcj5NYWlyLUplbmtpbnM8L0F1dGhvcj48WWVhcj4yMDE1PC9Z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36</w:t>
        </w:r>
        <w:r w:rsidR="008B728D">
          <w:fldChar w:fldCharType="end"/>
        </w:r>
      </w:hyperlink>
      <w:r w:rsidR="00C67F70">
        <w:t xml:space="preserve"> </w:t>
      </w:r>
      <w:r w:rsidR="00256B28">
        <w:t>Recent studies in seasonal influenza A and in MERS-</w:t>
      </w:r>
      <w:proofErr w:type="spellStart"/>
      <w:r w:rsidR="00256B28">
        <w:t>CoV</w:t>
      </w:r>
      <w:proofErr w:type="spellEnd"/>
      <w:r w:rsidR="00256B28">
        <w:t xml:space="preserve"> highlight the importance of high avidity and high titre antibodies respectively.</w:t>
      </w:r>
      <w:r w:rsidR="00256B28">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 </w:instrText>
      </w:r>
      <w:r w:rsidR="008B728D">
        <w:fldChar w:fldCharType="begin">
          <w:fldData xml:space="preserve">PEVuZE5vdGU+PENpdGU+PEF1dGhvcj5CZWlnZWw8L0F1dGhvcj48WWVhcj4yMDE5PC9ZZWFyPjxS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</w:fldData>
        </w:fldChar>
      </w:r>
      <w:r w:rsidR="008B728D">
        <w:instrText xml:space="preserve"> ADDIN EN.CITE.DATA </w:instrText>
      </w:r>
      <w:r w:rsidR="008B728D">
        <w:fldChar w:fldCharType="end"/>
      </w:r>
      <w:r w:rsidR="00256B28">
        <w:fldChar w:fldCharType="separate"/>
      </w:r>
      <w:hyperlink w:anchor="_ENREF_37" w:tooltip="Beigel, 2019 #296" w:history="1">
        <w:r w:rsidR="008B728D" w:rsidRPr="008B728D">
          <w:rPr>
            <w:noProof/>
            <w:vertAlign w:val="superscript"/>
          </w:rPr>
          <w:t>37</w:t>
        </w:r>
      </w:hyperlink>
      <w:r w:rsidR="008B728D" w:rsidRPr="008B728D">
        <w:rPr>
          <w:noProof/>
          <w:vertAlign w:val="superscript"/>
        </w:rPr>
        <w:t>,</w:t>
      </w:r>
      <w:hyperlink w:anchor="_ENREF_38" w:tooltip="Arabi, 2016 #189" w:history="1">
        <w:r w:rsidR="008B728D" w:rsidRPr="008B728D">
          <w:rPr>
            <w:noProof/>
            <w:vertAlign w:val="superscript"/>
          </w:rPr>
          <w:t>38</w:t>
        </w:r>
      </w:hyperlink>
      <w:r w:rsidR="00256B28">
        <w:fldChar w:fldCharType="end"/>
      </w:r>
      <w:r w:rsidR="00256B28">
        <w:t xml:space="preserve"> </w:t>
      </w:r>
    </w:p>
    <w:p w14:paraId="7288AC28"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00416515" w14:textId="049AB1F3"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39" w:tooltip="Ahn, 2020 #5" w:history="1">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 </w:instrText>
        </w:r>
        <w:r w:rsidR="008B728D">
          <w:fldChar w:fldCharType="begin">
            <w:fldData xml:space="preserve">PEVuZE5vdGU+PENpdGU+PEF1dGhvcj5BaG48L0F1dGhvcj48WWVhcj4yMDIwPC9ZZWFyPjxSZWNO
dW0+NTwvUmVjTnVtPjxEaXNwbGF5VGV4dD48c3R5bGUgZmFjZT0ic3VwZXJzY3JpcHQiPjM5LTQz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L0F1dGhvcj48WWVhcj4yMDIwPC9ZZWFyPjxSZWNOdW0+Mjk2OTwvUmVjTnVtPjxyZWNvcmQ+PHJl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</w:fldData>
          </w:fldChar>
        </w:r>
        <w:r w:rsidR="008B728D">
          <w:instrText xml:space="preserve"> ADDIN EN.CITE.DATA </w:instrText>
        </w:r>
        <w:r w:rsidR="008B728D">
          <w:fldChar w:fldCharType="end"/>
        </w:r>
        <w:r w:rsidR="008B728D">
          <w:fldChar w:fldCharType="separate"/>
        </w:r>
        <w:r w:rsidR="008B728D" w:rsidRPr="008B728D">
          <w:rPr>
            <w:noProof/>
            <w:vertAlign w:val="superscript"/>
          </w:rPr>
          <w:t>39-43</w:t>
        </w:r>
        <w:r w:rsidR="008B728D">
          <w:fldChar w:fldCharType="end"/>
        </w:r>
      </w:hyperlink>
      <w:r>
        <w:t xml:space="preserve"> These studies have reported clinical and radiological improvements after treatment with convalescent plasma. However, these small uncontrolled studies have </w:t>
      </w:r>
      <w:r>
        <w:lastRenderedPageBreak/>
        <w:t xml:space="preserve">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67CF957E" w14:textId="77777777" w:rsidR="00A47FCE" w:rsidRPr="00735DBF" w:rsidRDefault="00A47FCE" w:rsidP="00C67F70"/>
    <w:p w14:paraId="21A6EBD4" w14:textId="3068BF53" w:rsidR="00B53D60" w:rsidRPr="005A7168" w:rsidRDefault="00B03281" w:rsidP="00B53D60">
      <w:pPr>
        <w:spacing w:before="100" w:beforeAutospacing="1" w:after="100" w:afterAutospacing="1"/>
        <w:rPr>
          <w:rFonts w:eastAsia="Times New Roman"/>
        </w:rPr>
      </w:pPr>
      <w:r>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w:t>
      </w:r>
      <w:proofErr w:type="spellStart"/>
      <w:r w:rsidR="005A7168">
        <w:t>mAbs</w:t>
      </w:r>
      <w:proofErr w:type="spellEnd"/>
      <w:r w:rsidR="005A7168">
        <w:t xml:space="preserve">)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 </w:instrText>
      </w:r>
      <w:r w:rsidR="008B728D">
        <w:fldChar w:fldCharType="begin">
          <w:fldData xml:space="preserve">PEVuZE5vdGU+PENpdGU+PEF1dGhvcj5MYXVzdHNlbjwvQXV0aG9yPjxZZWFyPjIwMTk8L1llYXI+
PFJlY051bT4yNjY8L1JlY051bT48RGlzcGxheVRleHQ+PHN0eWxlIGZhY2U9InN1cGVyc2NyaXB0
Ij40NCw0NTwvc3R5bGU+PC9EaXNwbGF5VGV4dD48cmVjb3JkPjxyZWMtbnVtYmVyPjI2NjwvcmVj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8B728D">
        <w:instrText xml:space="preserve"> ADDIN EN.CITE.DATA </w:instrText>
      </w:r>
      <w:r w:rsidR="008B728D">
        <w:fldChar w:fldCharType="end"/>
      </w:r>
      <w:r w:rsidR="005A7168" w:rsidRPr="005A7168">
        <w:fldChar w:fldCharType="separate"/>
      </w:r>
      <w:hyperlink w:anchor="_ENREF_44" w:tooltip="Laustsen, 2019 #266" w:history="1">
        <w:r w:rsidR="008B728D" w:rsidRPr="008B728D">
          <w:rPr>
            <w:noProof/>
            <w:vertAlign w:val="superscript"/>
          </w:rPr>
          <w:t>44</w:t>
        </w:r>
      </w:hyperlink>
      <w:r w:rsidR="008B728D" w:rsidRPr="008B728D">
        <w:rPr>
          <w:noProof/>
          <w:vertAlign w:val="superscript"/>
        </w:rPr>
        <w:t>,</w:t>
      </w:r>
      <w:hyperlink w:anchor="_ENREF_45" w:tooltip="Mulangu, 2019 #2019" w:history="1">
        <w:r w:rsidR="008B728D" w:rsidRPr="008B728D">
          <w:rPr>
            <w:noProof/>
            <w:vertAlign w:val="superscript"/>
          </w:rPr>
          <w:t>45</w:t>
        </w:r>
      </w:hyperlink>
      <w:r w:rsidR="005A7168" w:rsidRPr="005A7168">
        <w:fldChar w:fldCharType="end"/>
      </w:r>
      <w:r w:rsidR="00DB255D" w:rsidRPr="005A7168">
        <w:t xml:space="preserve"> </w:t>
      </w:r>
      <w:r w:rsidR="00B53D60" w:rsidRPr="005A7168">
        <w:rPr>
          <w:rFonts w:eastAsia="Times New Roman"/>
        </w:rPr>
        <w:t xml:space="preserve">Anti-SARS-CoV-2 </w:t>
      </w:r>
      <w:proofErr w:type="spellStart"/>
      <w:r w:rsidR="005A7168">
        <w:rPr>
          <w:rFonts w:eastAsia="Times New Roman"/>
        </w:rPr>
        <w:t>mAbs</w:t>
      </w:r>
      <w:proofErr w:type="spellEnd"/>
      <w:r w:rsidR="00B53D60" w:rsidRPr="005A7168">
        <w:rPr>
          <w:rFonts w:eastAsia="Times New Roman"/>
        </w:rPr>
        <w:t xml:space="preserve"> are designed to bind to and neutralise the virus. In addition, </w:t>
      </w:r>
      <w:proofErr w:type="spellStart"/>
      <w:r w:rsidR="005A7168">
        <w:rPr>
          <w:rFonts w:eastAsia="Times New Roman"/>
        </w:rPr>
        <w:t>mAbs</w:t>
      </w:r>
      <w:proofErr w:type="spellEnd"/>
      <w:r w:rsidR="005A7168">
        <w:rPr>
          <w:rFonts w:eastAsia="Times New Roman"/>
        </w:rPr>
        <w:t xml:space="preserve">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proofErr w:type="spellStart"/>
      <w:r w:rsidR="005A7168">
        <w:rPr>
          <w:rFonts w:eastAsia="Times New Roman"/>
        </w:rPr>
        <w:t>mAbs</w:t>
      </w:r>
      <w:proofErr w:type="spellEnd"/>
      <w:r w:rsidR="00B53D60" w:rsidRPr="005A7168">
        <w:rPr>
          <w:rFonts w:eastAsia="Times New Roman"/>
        </w:rPr>
        <w:t xml:space="preserve"> have demonstrated in vivo efficacy in both therapeutic and prophylactic settings in mouse, and non-human </w:t>
      </w:r>
      <w:proofErr w:type="gramStart"/>
      <w:r w:rsidR="00B53D60" w:rsidRPr="005A7168">
        <w:rPr>
          <w:rFonts w:eastAsia="Times New Roman"/>
        </w:rPr>
        <w:t>primates</w:t>
      </w:r>
      <w:proofErr w:type="gramEnd"/>
      <w:r w:rsidR="00B53D60" w:rsidRPr="005A7168">
        <w:rPr>
          <w:rFonts w:eastAsia="Times New Roman"/>
        </w:rPr>
        <w:t xml:space="preserve">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 </w:instrText>
      </w:r>
      <w:r w:rsidR="008B728D">
        <w:rPr>
          <w:rFonts w:eastAsia="Times New Roman"/>
        </w:rPr>
        <w:fldChar w:fldCharType="begin">
          <w:fldData xml:space="preserve">PEVuZE5vdGU+PENpdGU+PEF1dGhvcj5DYW88L0F1dGhvcj48WWVhcj4yMDIwPC9ZZWFyPjxSZWNO
dW0+MjYxPC9SZWNOdW0+PERpc3BsYXlUZXh0PjxzdHlsZSBmYWNlPSJzdXBlcnNjcmlwdCI+Miw0
Niw0Nzwvc3R5bGU+PC9EaXNwbGF5VGV4dD48cmVjb3JkPjxyZWMtbnVtYmVyPjI2MTwvcmVjLW51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8B728D">
        <w:rPr>
          <w:rFonts w:eastAsia="Times New Roman"/>
        </w:rPr>
        <w:instrText xml:space="preserve"> ADDIN EN.CITE.DATA </w:instrText>
      </w:r>
      <w:r w:rsidR="008B728D">
        <w:rPr>
          <w:rFonts w:eastAsia="Times New Roman"/>
        </w:rPr>
      </w:r>
      <w:r w:rsidR="008B728D">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8B728D" w:rsidRPr="008B728D">
          <w:rPr>
            <w:rFonts w:eastAsia="Times New Roman"/>
            <w:noProof/>
            <w:vertAlign w:val="superscript"/>
          </w:rPr>
          <w:t>2</w:t>
        </w:r>
      </w:hyperlink>
      <w:r w:rsidR="008B728D" w:rsidRPr="008B728D">
        <w:rPr>
          <w:rFonts w:eastAsia="Times New Roman"/>
          <w:noProof/>
          <w:vertAlign w:val="superscript"/>
        </w:rPr>
        <w:t>,</w:t>
      </w:r>
      <w:hyperlink w:anchor="_ENREF_46" w:tooltip="Cao, 2020 #261" w:history="1">
        <w:r w:rsidR="008B728D" w:rsidRPr="008B728D">
          <w:rPr>
            <w:rFonts w:eastAsia="Times New Roman"/>
            <w:noProof/>
            <w:vertAlign w:val="superscript"/>
          </w:rPr>
          <w:t>46</w:t>
        </w:r>
      </w:hyperlink>
      <w:r w:rsidR="008B728D" w:rsidRPr="008B728D">
        <w:rPr>
          <w:rFonts w:eastAsia="Times New Roman"/>
          <w:noProof/>
          <w:vertAlign w:val="superscript"/>
        </w:rPr>
        <w:t>,</w:t>
      </w:r>
      <w:hyperlink w:anchor="_ENREF_47" w:tooltip="Zost, 2020 #262" w:history="1">
        <w:r w:rsidR="008B728D" w:rsidRPr="008B728D">
          <w:rPr>
            <w:rFonts w:eastAsia="Times New Roman"/>
            <w:noProof/>
            <w:vertAlign w:val="superscript"/>
          </w:rPr>
          <w:t>47</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27263CD6"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proofErr w:type="spellStart"/>
      <w:r w:rsidR="005A7168">
        <w:t>mAbs</w:t>
      </w:r>
      <w:proofErr w:type="spellEnd"/>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 </w:instrText>
      </w:r>
      <w:r w:rsidR="008B728D">
        <w:fldChar w:fldCharType="begin">
          <w:fldData xml:space="preserve">PEVuZE5vdGU+PENpdGU+PEF1dGhvcj5IYW5zZW48L0F1dGhvcj48WWVhcj4yMDIwPC9ZZWFyPjxS
ZWNOdW0+MjY1PC9SZWNOdW0+PERpc3BsYXlUZXh0PjxzdHlsZSBmYWNlPSJzdXBlcnNjcmlwdCI+
NDgsNDk8L3N0eWxlPjwvRGlzcGxheVRleHQ+PHJlY29yZD48cmVjLW51bWJlcj4yNjU8L3JlYy1u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8B728D">
        <w:instrText xml:space="preserve"> ADDIN EN.CITE.DATA </w:instrText>
      </w:r>
      <w:r w:rsidR="008B728D">
        <w:fldChar w:fldCharType="end"/>
      </w:r>
      <w:r w:rsidR="005A7168" w:rsidRPr="005A7168">
        <w:fldChar w:fldCharType="separate"/>
      </w:r>
      <w:hyperlink w:anchor="_ENREF_48" w:tooltip="Hansen, 2020 #265" w:history="1">
        <w:r w:rsidR="008B728D" w:rsidRPr="008B728D">
          <w:rPr>
            <w:noProof/>
            <w:vertAlign w:val="superscript"/>
          </w:rPr>
          <w:t>48</w:t>
        </w:r>
      </w:hyperlink>
      <w:r w:rsidR="008B728D" w:rsidRPr="008B728D">
        <w:rPr>
          <w:noProof/>
          <w:vertAlign w:val="superscript"/>
        </w:rPr>
        <w:t>,</w:t>
      </w:r>
      <w:hyperlink w:anchor="_ENREF_49" w:tooltip="Regeneron Pharmaceuticals Inc., 2020 #2314" w:history="1">
        <w:r w:rsidR="008B728D" w:rsidRPr="008B728D">
          <w:rPr>
            <w:noProof/>
            <w:vertAlign w:val="superscript"/>
          </w:rPr>
          <w:t>49</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0" w:tooltip="Baum, 2020 #264" w:history="1">
        <w:r w:rsidR="008B728D" w:rsidRPr="005A7168">
          <w:rPr>
            <w:rFonts w:eastAsia="Times New Roman"/>
          </w:rPr>
          <w:fldChar w:fldCharType="begin"/>
        </w:r>
        <w:r w:rsidR="008B728D">
          <w:rPr>
            <w:rFonts w:eastAsia="Times New Roman"/>
          </w:rPr>
          <w:instrText xml:space="preserve"> ADDIN EN.CITE &lt;EndNote&gt;&lt;Cite&gt;&lt;Author&gt;Baum&lt;/Author&gt;&lt;Year&gt;2020&lt;/Year&gt;&lt;RecNum&gt;264&lt;/RecNum&gt;&lt;DisplayText&gt;&lt;style face="superscript"&gt;50&lt;/style&gt;&lt;/DisplayText&gt;&lt;record&gt;&lt;rec-number&gt;264&lt;/rec-number&gt;&lt;foreign-keys&gt;&lt;key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8B728D" w:rsidRPr="005A7168">
          <w:rPr>
            <w:rFonts w:eastAsia="Times New Roman"/>
          </w:rPr>
          <w:fldChar w:fldCharType="separate"/>
        </w:r>
        <w:r w:rsidR="008B728D" w:rsidRPr="008B728D">
          <w:rPr>
            <w:rFonts w:eastAsia="Times New Roman"/>
            <w:noProof/>
            <w:vertAlign w:val="superscript"/>
          </w:rPr>
          <w:t>50</w:t>
        </w:r>
        <w:r w:rsidR="008B728D"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4980FB63" w:rsidR="00B03281" w:rsidRDefault="008228DE">
      <w:pPr>
        <w:autoSpaceDE/>
        <w:autoSpaceDN/>
        <w:adjustRightInd/>
        <w:contextualSpacing w:val="0"/>
        <w:jc w:val="left"/>
        <w:rPr>
          <w:b/>
          <w:bCs w:val="0"/>
        </w:rPr>
      </w:pPr>
      <w:r>
        <w:rPr>
          <w:b/>
          <w:bCs w:val="0"/>
        </w:rPr>
        <w:t xml:space="preserve">Aspirin: </w:t>
      </w:r>
      <w:r w:rsidR="00503013">
        <w:rPr>
          <w:bCs w:val="0"/>
        </w:rPr>
        <w:t>Patients with</w:t>
      </w:r>
      <w:r w:rsidR="00C33BC1">
        <w:rPr>
          <w:bCs w:val="0"/>
        </w:rPr>
        <w:t xml:space="preserve"> COVID-19 appear to be at high </w:t>
      </w:r>
      <w:r w:rsidR="00503013">
        <w:rPr>
          <w:bCs w:val="0"/>
        </w:rPr>
        <w:t>risk of thromboembolism.</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503013">
        <w:rPr>
          <w:bCs w:val="0"/>
        </w:rPr>
        <w:t xml:space="preserve"> Classical risk factors for </w:t>
      </w:r>
      <w:r w:rsidR="00392BF8">
        <w:rPr>
          <w:bCs w:val="0"/>
        </w:rPr>
        <w:t>thromboembolism</w:t>
      </w:r>
      <w:r w:rsidR="00503013">
        <w:rPr>
          <w:bCs w:val="0"/>
        </w:rPr>
        <w: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t>
      </w:r>
      <w:r w:rsidR="00392BF8">
        <w:rPr>
          <w:bCs w:val="0"/>
        </w:rPr>
        <w:t xml:space="preserve">and platelet activation </w:t>
      </w:r>
      <w:r w:rsidR="00503013">
        <w:rPr>
          <w:bCs w:val="0"/>
        </w:rPr>
        <w:t xml:space="preserve">may be an important cause of </w:t>
      </w:r>
      <w:r w:rsidR="00392BF8">
        <w:rPr>
          <w:bCs w:val="0"/>
        </w:rPr>
        <w:t xml:space="preserve">thromboembolism </w:t>
      </w:r>
      <w:r w:rsidR="00503013">
        <w:rPr>
          <w:bCs w:val="0"/>
        </w:rPr>
        <w:t>in this patient population.</w:t>
      </w:r>
      <w:hyperlink w:anchor="_ENREF_51" w:tooltip="Desborough, 2020 #2" w:history="1">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 </w:instrText>
        </w:r>
        <w:r w:rsidR="008B728D">
          <w:rPr>
            <w:bCs w:val="0"/>
          </w:rPr>
          <w:fldChar w:fldCharType="begin">
            <w:fldData xml:space="preserve">PEVuZE5vdGU+PENpdGU+PEF1dGhvcj5EZXNib3JvdWdoPC9BdXRob3I+PFllYXI+MjAyMDwvWWVh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51</w:t>
        </w:r>
        <w:r w:rsidR="008B728D">
          <w:rPr>
            <w:bCs w:val="0"/>
          </w:rPr>
          <w:fldChar w:fldCharType="end"/>
        </w:r>
      </w:hyperlink>
      <w:r w:rsidR="00392BF8" w:rsidRPr="00392BF8">
        <w:rPr>
          <w:bCs w:val="0"/>
          <w:vertAlign w:val="superscript"/>
        </w:rPr>
        <w:t>,</w:t>
      </w:r>
      <w:hyperlink w:anchor="_ENREF_52" w:tooltip="Taus, 2020 #1" w:history="1">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 </w:instrText>
        </w:r>
        <w:r w:rsidR="008B728D">
          <w:rPr>
            <w:bCs w:val="0"/>
          </w:rPr>
          <w:fldChar w:fldCharType="begin">
            <w:fldData xml:space="preserve">PEVuZE5vdGU+PENpdGU+PEF1dGhvcj5UYXVzPC9BdXRob3I+PFllYXI+MjAyMDwvWWVhcj48UmVj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</w:fldData>
          </w:fldChar>
        </w:r>
        <w:r w:rsidR="008B728D">
          <w:rPr>
            <w:bCs w:val="0"/>
          </w:rPr>
          <w:instrText xml:space="preserve"> ADDIN EN.CITE.DATA </w:instrText>
        </w:r>
        <w:r w:rsidR="008B728D">
          <w:rPr>
            <w:bCs w:val="0"/>
          </w:rPr>
        </w:r>
        <w:r w:rsidR="008B728D">
          <w:rPr>
            <w:bCs w:val="0"/>
          </w:rPr>
          <w:fldChar w:fldCharType="end"/>
        </w:r>
        <w:r w:rsidR="008B728D">
          <w:rPr>
            <w:bCs w:val="0"/>
          </w:rPr>
        </w:r>
        <w:r w:rsidR="008B728D">
          <w:rPr>
            <w:bCs w:val="0"/>
          </w:rPr>
          <w:fldChar w:fldCharType="separate"/>
        </w:r>
        <w:r w:rsidR="008B728D" w:rsidRPr="008B728D">
          <w:rPr>
            <w:bCs w:val="0"/>
            <w:noProof/>
            <w:vertAlign w:val="superscript"/>
          </w:rPr>
          <w:t>52</w:t>
        </w:r>
        <w:r w:rsidR="008B728D">
          <w:rPr>
            <w:bCs w:val="0"/>
          </w:rPr>
          <w:fldChar w:fldCharType="end"/>
        </w:r>
      </w:hyperlink>
      <w:r w:rsidR="00EF739A">
        <w:rPr>
          <w:bCs w:val="0"/>
        </w:rPr>
        <w:t xml:space="preserve"> </w:t>
      </w:r>
      <w:r w:rsidR="00392BF8">
        <w:rPr>
          <w:bCs w:val="0"/>
        </w:rPr>
        <w:t>T</w:t>
      </w:r>
      <w:r w:rsidR="00EF739A">
        <w:rPr>
          <w:bCs w:val="0"/>
        </w:rPr>
        <w:t xml:space="preserve">herefore antiplatelet therapy is a potential </w:t>
      </w:r>
      <w:proofErr w:type="spellStart"/>
      <w:r w:rsidR="00EF739A">
        <w:rPr>
          <w:bCs w:val="0"/>
        </w:rPr>
        <w:t>thromboprophylactic</w:t>
      </w:r>
      <w:proofErr w:type="spellEnd"/>
      <w:r w:rsidR="00EF739A">
        <w:rPr>
          <w:bCs w:val="0"/>
        </w:rPr>
        <w:t xml:space="preserve"> therapy in COVID-19. It is also being tested in the REMAP-CAP trial.</w:t>
      </w:r>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77777777" w:rsidR="00A86BD1" w:rsidRDefault="00B4591A" w:rsidP="001B27CF">
      <w:pPr>
        <w:pStyle w:val="Heading2"/>
      </w:pPr>
      <w:bookmarkStart w:id="499" w:name="_Toc36962158"/>
      <w:bookmarkStart w:id="500" w:name="_Toc36962222"/>
      <w:bookmarkStart w:id="501" w:name="_Toc37064437"/>
      <w:bookmarkStart w:id="502" w:name="_Toc37107086"/>
      <w:bookmarkStart w:id="503" w:name="_Toc37107324"/>
      <w:bookmarkStart w:id="504" w:name="_Ref34817979"/>
      <w:bookmarkStart w:id="505" w:name="_Toc37107325"/>
      <w:bookmarkStart w:id="506" w:name="_Toc38099279"/>
      <w:bookmarkStart w:id="507" w:name="_Toc44674876"/>
      <w:bookmarkStart w:id="508" w:name="_Toc55114284"/>
      <w:bookmarkStart w:id="509" w:name="_Toc246777109"/>
      <w:bookmarkStart w:id="510" w:name="_Ref247428675"/>
      <w:bookmarkStart w:id="511" w:name="_Ref247429975"/>
      <w:bookmarkEnd w:id="499"/>
      <w:bookmarkEnd w:id="500"/>
      <w:bookmarkEnd w:id="501"/>
      <w:bookmarkEnd w:id="502"/>
      <w:bookmarkEnd w:id="503"/>
      <w:r>
        <w:t>A</w:t>
      </w:r>
      <w:r w:rsidR="00A86BD1">
        <w:t xml:space="preserve">ppendix </w:t>
      </w:r>
      <w:r w:rsidR="00265B14">
        <w:t>2</w:t>
      </w:r>
      <w:r w:rsidR="004D7874">
        <w:t>:</w:t>
      </w:r>
      <w:r w:rsidR="00A86BD1">
        <w:t xml:space="preserve"> Drug specific contraindications</w:t>
      </w:r>
      <w:bookmarkEnd w:id="504"/>
      <w:r w:rsidR="00BB4FC7">
        <w:t xml:space="preserve"> and cautions</w:t>
      </w:r>
      <w:bookmarkEnd w:id="505"/>
      <w:bookmarkEnd w:id="506"/>
      <w:bookmarkEnd w:id="507"/>
      <w:bookmarkEnd w:id="508"/>
    </w:p>
    <w:p w14:paraId="40481335" w14:textId="77777777" w:rsidR="00A86BD1" w:rsidRDefault="00A86BD1" w:rsidP="00F123A0"/>
    <w:p w14:paraId="2815B0F9" w14:textId="3AD71252" w:rsidR="00A86BD1" w:rsidRPr="00C752CE" w:rsidRDefault="000214A6" w:rsidP="00F123A0">
      <w:pPr>
        <w:rPr>
          <w:b/>
          <w:shd w:val="clear" w:color="auto" w:fill="FFFFFF"/>
        </w:rPr>
      </w:pPr>
      <w:r>
        <w:rPr>
          <w:b/>
          <w:shd w:val="clear" w:color="auto" w:fill="FFFFFF"/>
        </w:rPr>
        <w:t>Corticosteroid</w:t>
      </w:r>
      <w:r w:rsidR="00513ECE">
        <w:rPr>
          <w:b/>
          <w:shd w:val="clear" w:color="auto" w:fill="FFFFFF"/>
        </w:rPr>
        <w:t xml:space="preserve"> (children only)</w:t>
      </w:r>
    </w:p>
    <w:p w14:paraId="6332F654" w14:textId="77777777" w:rsidR="00A86BD1" w:rsidRPr="00841FF7" w:rsidRDefault="00A86BD1" w:rsidP="00E105FD">
      <w:pPr>
        <w:pStyle w:val="ListParagraph"/>
        <w:numPr>
          <w:ilvl w:val="0"/>
          <w:numId w:val="16"/>
        </w:numPr>
      </w:pPr>
      <w:r w:rsidRPr="00841FF7">
        <w:t xml:space="preserve">Known contra-indication to </w:t>
      </w:r>
      <w:r w:rsidR="002073A3">
        <w:t xml:space="preserve">short-term </w:t>
      </w:r>
      <w:r w:rsidR="000214A6">
        <w:t>corticosteroid</w:t>
      </w:r>
      <w:r w:rsidRPr="00841FF7">
        <w:t>.</w:t>
      </w:r>
    </w:p>
    <w:p w14:paraId="3520E55C" w14:textId="77777777" w:rsidR="00F47C60" w:rsidRPr="00841FF7" w:rsidRDefault="00F47C60" w:rsidP="00F123A0"/>
    <w:p w14:paraId="5B598266" w14:textId="6DEE5F96" w:rsidR="00F10F34" w:rsidRDefault="00F10F34" w:rsidP="00F10F34">
      <w:pPr>
        <w:rPr>
          <w:rFonts w:eastAsia="Times New Roman"/>
          <w:b/>
        </w:rPr>
      </w:pPr>
      <w:r>
        <w:rPr>
          <w:rFonts w:eastAsia="Times New Roman"/>
          <w:b/>
        </w:rPr>
        <w:t>Colchicine</w:t>
      </w:r>
      <w:r w:rsidR="009C035B">
        <w:rPr>
          <w:rFonts w:eastAsia="Times New Roman"/>
          <w:b/>
        </w:rPr>
        <w:t xml:space="preserve"> </w:t>
      </w:r>
      <w:r w:rsidR="009C035B">
        <w:rPr>
          <w:b/>
        </w:rPr>
        <w:t>(</w:t>
      </w:r>
      <w:ins w:id="512" w:author="Richard Haynes" w:date="2020-11-21T12:03:00Z">
        <w:r w:rsidR="00777331" w:rsidRPr="00777331">
          <w:rPr>
            <w:b/>
          </w:rPr>
          <w:t>men ≥18 years old and women ≥55 years old only</w:t>
        </w:r>
      </w:ins>
      <w:del w:id="513" w:author="Richard Haynes" w:date="2020-11-21T12:03:00Z">
        <w:r w:rsidR="009C035B" w:rsidDel="00777331">
          <w:rPr>
            <w:b/>
          </w:rPr>
          <w:delText>adults ≥18 years old only</w:delText>
        </w:r>
      </w:del>
      <w:r w:rsidR="009C035B">
        <w:rPr>
          <w:b/>
        </w:rPr>
        <w:t>)</w:t>
      </w:r>
    </w:p>
    <w:p w14:paraId="037081CC" w14:textId="2ED58B59" w:rsidR="00AE51BC" w:rsidRPr="00AE51BC" w:rsidRDefault="000E17A4" w:rsidP="00F10F34">
      <w:pPr>
        <w:rPr>
          <w:rFonts w:eastAsia="Times New Roman"/>
        </w:rPr>
      </w:pPr>
      <w:r>
        <w:rPr>
          <w:rFonts w:eastAsia="Times New Roman"/>
        </w:rPr>
        <w:t>C</w:t>
      </w:r>
      <w:r w:rsidR="00AE51BC">
        <w:rPr>
          <w:rFonts w:eastAsia="Times New Roman"/>
        </w:rPr>
        <w:t>ontraindications:</w:t>
      </w:r>
    </w:p>
    <w:p w14:paraId="1633A327" w14:textId="5E363C40" w:rsidR="00F10F34" w:rsidRDefault="00F10F34" w:rsidP="00E105FD">
      <w:pPr>
        <w:pStyle w:val="ListParagraph"/>
        <w:numPr>
          <w:ilvl w:val="0"/>
          <w:numId w:val="37"/>
        </w:numPr>
        <w:rPr>
          <w:rFonts w:eastAsia="Times New Roman"/>
        </w:rPr>
      </w:pPr>
      <w:r>
        <w:rPr>
          <w:rFonts w:eastAsia="Times New Roman"/>
        </w:rPr>
        <w:t>Female participants &lt;5</w:t>
      </w:r>
      <w:r w:rsidR="008472AD">
        <w:rPr>
          <w:rFonts w:eastAsia="Times New Roman"/>
        </w:rPr>
        <w:t>5</w:t>
      </w:r>
      <w:r>
        <w:rPr>
          <w:rFonts w:eastAsia="Times New Roman"/>
        </w:rPr>
        <w:t xml:space="preserve"> years old (as contraindicated in </w:t>
      </w:r>
      <w:r w:rsidR="00AF16E1">
        <w:rPr>
          <w:rFonts w:eastAsia="Times New Roman"/>
        </w:rPr>
        <w:t>women of child-bearing potential</w:t>
      </w:r>
      <w:r>
        <w:rPr>
          <w:rFonts w:eastAsia="Times New Roman"/>
        </w:rPr>
        <w:t>)</w:t>
      </w:r>
    </w:p>
    <w:p w14:paraId="33F9434B" w14:textId="73AB5EB3" w:rsidR="00AE51BC" w:rsidRDefault="00AE51BC" w:rsidP="00E105FD">
      <w:pPr>
        <w:pStyle w:val="ListParagraph"/>
        <w:numPr>
          <w:ilvl w:val="0"/>
          <w:numId w:val="37"/>
        </w:numPr>
        <w:rPr>
          <w:rFonts w:eastAsia="Times New Roman"/>
        </w:rPr>
      </w:pPr>
      <w:r>
        <w:rPr>
          <w:rFonts w:eastAsia="Times New Roman"/>
        </w:rPr>
        <w:t>Severe hepatic impairment</w:t>
      </w:r>
      <w:r w:rsidR="008003BF">
        <w:rPr>
          <w:rFonts w:eastAsia="Times New Roman"/>
        </w:rPr>
        <w:t xml:space="preserve"> (defined as requiring ongoing specialist care)</w:t>
      </w:r>
    </w:p>
    <w:p w14:paraId="105CDEEF" w14:textId="0D78B7C0" w:rsidR="0051477B" w:rsidRDefault="0051477B" w:rsidP="00E105FD">
      <w:pPr>
        <w:pStyle w:val="ListParagraph"/>
        <w:numPr>
          <w:ilvl w:val="0"/>
          <w:numId w:val="37"/>
        </w:numPr>
        <w:rPr>
          <w:rFonts w:eastAsia="Times New Roman"/>
        </w:rPr>
      </w:pPr>
      <w:r>
        <w:rPr>
          <w:rFonts w:eastAsia="Times New Roman"/>
        </w:rPr>
        <w:t xml:space="preserve">Significant </w:t>
      </w:r>
      <w:proofErr w:type="spellStart"/>
      <w:r>
        <w:rPr>
          <w:rFonts w:eastAsia="Times New Roman"/>
        </w:rPr>
        <w:t>cytopaenia</w:t>
      </w:r>
      <w:proofErr w:type="spellEnd"/>
      <w:r>
        <w:rPr>
          <w:rFonts w:eastAsia="Times New Roman"/>
        </w:rPr>
        <w:t xml:space="preserve"> (</w:t>
      </w:r>
      <w:r w:rsidR="000E17A4">
        <w:rPr>
          <w:rFonts w:eastAsia="Times New Roman"/>
        </w:rPr>
        <w:t xml:space="preserve">e.g. </w:t>
      </w:r>
      <w:r>
        <w:rPr>
          <w:rFonts w:eastAsia="Times New Roman"/>
        </w:rPr>
        <w:t>neutrophil count &lt;1.0 x10</w:t>
      </w:r>
      <w:r w:rsidRPr="0051477B">
        <w:rPr>
          <w:rFonts w:eastAsia="Times New Roman"/>
          <w:vertAlign w:val="superscript"/>
        </w:rPr>
        <w:t>9</w:t>
      </w:r>
      <w:r>
        <w:rPr>
          <w:rFonts w:eastAsia="Times New Roman"/>
        </w:rPr>
        <w:t>/L; platelet count &lt;50 x10</w:t>
      </w:r>
      <w:r w:rsidRPr="0051477B">
        <w:rPr>
          <w:rFonts w:eastAsia="Times New Roman"/>
          <w:vertAlign w:val="superscript"/>
        </w:rPr>
        <w:t>9</w:t>
      </w:r>
      <w:r>
        <w:rPr>
          <w:rFonts w:eastAsia="Times New Roman"/>
        </w:rPr>
        <w:t>/L</w:t>
      </w:r>
      <w:r w:rsidR="000E17A4">
        <w:rPr>
          <w:rFonts w:eastAsia="Times New Roman"/>
        </w:rPr>
        <w:t>; reticulocyte count &lt;20 x10</w:t>
      </w:r>
      <w:r w:rsidR="000E17A4" w:rsidRPr="0051477B">
        <w:rPr>
          <w:rFonts w:eastAsia="Times New Roman"/>
          <w:vertAlign w:val="superscript"/>
        </w:rPr>
        <w:t>9</w:t>
      </w:r>
      <w:r w:rsidR="000E17A4">
        <w:rPr>
          <w:rFonts w:eastAsia="Times New Roman"/>
        </w:rPr>
        <w:t>/L [if available]</w:t>
      </w:r>
      <w:r>
        <w:rPr>
          <w:rFonts w:eastAsia="Times New Roman"/>
        </w:rPr>
        <w:t>)</w:t>
      </w:r>
    </w:p>
    <w:p w14:paraId="32C4E281" w14:textId="6BF932D3" w:rsidR="00AE51BC" w:rsidRDefault="00AE51BC" w:rsidP="00E105FD">
      <w:pPr>
        <w:pStyle w:val="ListParagraph"/>
        <w:numPr>
          <w:ilvl w:val="0"/>
          <w:numId w:val="37"/>
        </w:numPr>
        <w:rPr>
          <w:rFonts w:eastAsia="Times New Roman"/>
        </w:rPr>
      </w:pPr>
      <w:r>
        <w:rPr>
          <w:rFonts w:eastAsia="Times New Roman"/>
        </w:rPr>
        <w:t>Concomitant use of strong CYP3A4 inhibitor (</w:t>
      </w:r>
      <w:r w:rsidR="00AF16E1">
        <w:rPr>
          <w:rFonts w:eastAsia="Times New Roman"/>
        </w:rPr>
        <w:t xml:space="preserve">e.g. </w:t>
      </w:r>
      <w:r>
        <w:rPr>
          <w:rFonts w:eastAsia="Times New Roman"/>
        </w:rPr>
        <w:t xml:space="preserve">clarithromycin, erythromycin, </w:t>
      </w:r>
      <w:r w:rsidR="000E17A4">
        <w:rPr>
          <w:rFonts w:eastAsia="Times New Roman"/>
        </w:rPr>
        <w:t xml:space="preserve">systemic </w:t>
      </w:r>
      <w:r>
        <w:rPr>
          <w:rFonts w:eastAsia="Times New Roman"/>
        </w:rPr>
        <w:t>azole antifungal, HIV protease inhibitor) or P-</w:t>
      </w:r>
      <w:proofErr w:type="spellStart"/>
      <w:r>
        <w:rPr>
          <w:rFonts w:eastAsia="Times New Roman"/>
        </w:rPr>
        <w:t>gp</w:t>
      </w:r>
      <w:proofErr w:type="spellEnd"/>
      <w:r>
        <w:rPr>
          <w:rFonts w:eastAsia="Times New Roman"/>
        </w:rPr>
        <w:t xml:space="preserve"> inhibitor (</w:t>
      </w:r>
      <w:r w:rsidR="00AF16E1">
        <w:rPr>
          <w:rFonts w:eastAsia="Times New Roman"/>
        </w:rPr>
        <w:t xml:space="preserve">e.g. </w:t>
      </w:r>
      <w:proofErr w:type="spellStart"/>
      <w:r>
        <w:rPr>
          <w:rFonts w:eastAsia="Times New Roman"/>
        </w:rPr>
        <w:t>ciclosporin</w:t>
      </w:r>
      <w:proofErr w:type="spellEnd"/>
      <w:r>
        <w:rPr>
          <w:rFonts w:eastAsia="Times New Roman"/>
        </w:rPr>
        <w:t>, verapamil, quinidine).</w:t>
      </w:r>
    </w:p>
    <w:p w14:paraId="521FBB24" w14:textId="39B105CC" w:rsidR="00A70FEC" w:rsidRDefault="00A70FEC" w:rsidP="00E105FD">
      <w:pPr>
        <w:pStyle w:val="ListParagraph"/>
        <w:numPr>
          <w:ilvl w:val="0"/>
          <w:numId w:val="37"/>
        </w:numPr>
        <w:rPr>
          <w:rFonts w:eastAsia="Times New Roman"/>
        </w:rPr>
      </w:pPr>
      <w:r>
        <w:rPr>
          <w:rFonts w:eastAsia="Times New Roman"/>
        </w:rPr>
        <w:t>Hypersensitivity to lactose</w:t>
      </w:r>
    </w:p>
    <w:p w14:paraId="7802F04B" w14:textId="7DAA9929" w:rsidR="00AE51BC" w:rsidRDefault="00AE51BC" w:rsidP="00AE51BC">
      <w:pPr>
        <w:rPr>
          <w:rFonts w:eastAsia="Times New Roman"/>
        </w:rPr>
      </w:pPr>
    </w:p>
    <w:p w14:paraId="14C2C62A" w14:textId="55C5AF9E" w:rsidR="00AE51BC" w:rsidRDefault="00AE51BC" w:rsidP="00AE51BC">
      <w:pPr>
        <w:rPr>
          <w:rFonts w:eastAsia="Times New Roman"/>
        </w:rPr>
      </w:pPr>
      <w:r>
        <w:rPr>
          <w:rFonts w:eastAsia="Times New Roman"/>
        </w:rPr>
        <w:t xml:space="preserve">Cautions: dose </w:t>
      </w:r>
      <w:r w:rsidR="000E17A4">
        <w:rPr>
          <w:rFonts w:eastAsia="Times New Roman"/>
        </w:rPr>
        <w:t xml:space="preserve">frequency </w:t>
      </w:r>
      <w:r>
        <w:rPr>
          <w:rFonts w:eastAsia="Times New Roman"/>
        </w:rPr>
        <w:t xml:space="preserve">should be halved (i.e. </w:t>
      </w:r>
      <w:r w:rsidR="000E17A4">
        <w:rPr>
          <w:rFonts w:eastAsia="Times New Roman"/>
        </w:rPr>
        <w:t>500 mcg once daily</w:t>
      </w:r>
      <w:r>
        <w:rPr>
          <w:rFonts w:eastAsia="Times New Roman"/>
        </w:rPr>
        <w:t xml:space="preserve">) in the following circumstances. </w:t>
      </w:r>
    </w:p>
    <w:p w14:paraId="5461A8CE" w14:textId="4FC56627" w:rsidR="00AE51BC" w:rsidRDefault="00AE51BC" w:rsidP="00E105FD">
      <w:pPr>
        <w:pStyle w:val="ListParagraph"/>
        <w:numPr>
          <w:ilvl w:val="0"/>
          <w:numId w:val="38"/>
        </w:numPr>
        <w:rPr>
          <w:rFonts w:eastAsia="Times New Roman"/>
        </w:rPr>
      </w:pPr>
      <w:r>
        <w:rPr>
          <w:rFonts w:eastAsia="Times New Roman"/>
        </w:rPr>
        <w:t>Concomitant use of moderate CYP3A4 inhibitor (</w:t>
      </w:r>
      <w:r w:rsidR="00AF16E1">
        <w:rPr>
          <w:rFonts w:eastAsia="Times New Roman"/>
        </w:rPr>
        <w:t xml:space="preserve">e.g. </w:t>
      </w:r>
      <w:r>
        <w:rPr>
          <w:rFonts w:eastAsia="Times New Roman"/>
        </w:rPr>
        <w:t>diltiazem)</w:t>
      </w:r>
    </w:p>
    <w:p w14:paraId="14E6F757" w14:textId="5F3F90F2" w:rsidR="00AE51BC" w:rsidRDefault="00AE51BC" w:rsidP="00E105FD">
      <w:pPr>
        <w:pStyle w:val="ListParagraph"/>
        <w:numPr>
          <w:ilvl w:val="0"/>
          <w:numId w:val="38"/>
        </w:numPr>
        <w:rPr>
          <w:rFonts w:eastAsia="Times New Roman"/>
        </w:rPr>
      </w:pPr>
      <w:r>
        <w:rPr>
          <w:rFonts w:eastAsia="Times New Roman"/>
        </w:rPr>
        <w:t xml:space="preserve">Renal impairment: </w:t>
      </w:r>
      <w:proofErr w:type="spellStart"/>
      <w:r>
        <w:rPr>
          <w:rFonts w:eastAsia="Times New Roman"/>
        </w:rPr>
        <w:t>eGFR</w:t>
      </w:r>
      <w:proofErr w:type="spellEnd"/>
      <w:r>
        <w:rPr>
          <w:rFonts w:eastAsia="Times New Roman"/>
        </w:rPr>
        <w:t xml:space="preserve"> &lt;30 mL/min/1.73m</w:t>
      </w:r>
      <w:r w:rsidRPr="00AE51BC">
        <w:rPr>
          <w:rFonts w:eastAsia="Times New Roman"/>
          <w:vertAlign w:val="superscript"/>
        </w:rPr>
        <w:t>2</w:t>
      </w:r>
      <w:r>
        <w:rPr>
          <w:rFonts w:eastAsia="Times New Roman"/>
        </w:rPr>
        <w:t xml:space="preserve"> (either chronic or acute)</w:t>
      </w:r>
    </w:p>
    <w:p w14:paraId="24A88F8C" w14:textId="4AF0F887" w:rsidR="008472AD" w:rsidRDefault="008472AD" w:rsidP="00E105FD">
      <w:pPr>
        <w:pStyle w:val="ListParagraph"/>
        <w:numPr>
          <w:ilvl w:val="0"/>
          <w:numId w:val="38"/>
        </w:numPr>
        <w:rPr>
          <w:rFonts w:eastAsia="Times New Roman"/>
        </w:rPr>
      </w:pPr>
      <w:r>
        <w:rPr>
          <w:rFonts w:eastAsia="Times New Roman"/>
        </w:rPr>
        <w:t>Estimated body weight &lt;70 kg</w:t>
      </w:r>
    </w:p>
    <w:p w14:paraId="302628ED" w14:textId="6880BE1F" w:rsidR="00A70FEC" w:rsidRDefault="008472AD" w:rsidP="008472AD">
      <w:pPr>
        <w:ind w:left="360"/>
        <w:rPr>
          <w:ins w:id="514" w:author="Richard Haynes" w:date="2020-11-21T12:59:00Z"/>
          <w:rFonts w:eastAsia="Times New Roman"/>
        </w:rPr>
      </w:pPr>
      <w:r>
        <w:rPr>
          <w:rFonts w:eastAsia="Times New Roman"/>
        </w:rPr>
        <w:t>(If &gt;1 of these is present, investigator should consider not including colchicine in randomisation.</w:t>
      </w:r>
      <w:r w:rsidR="00D017E8">
        <w:rPr>
          <w:rFonts w:eastAsia="Times New Roman"/>
        </w:rPr>
        <w:t>)</w:t>
      </w:r>
    </w:p>
    <w:p w14:paraId="2E0A9E81" w14:textId="57A7B0C5" w:rsidR="00A27F3C" w:rsidRDefault="00A27F3C" w:rsidP="008472AD">
      <w:pPr>
        <w:ind w:left="360"/>
        <w:rPr>
          <w:ins w:id="515" w:author="Richard Haynes" w:date="2020-11-21T12:59:00Z"/>
          <w:rFonts w:eastAsia="Times New Roman"/>
        </w:rPr>
      </w:pPr>
    </w:p>
    <w:p w14:paraId="57354F2E" w14:textId="52FD6944" w:rsidR="00A27F3C" w:rsidRPr="008472AD" w:rsidRDefault="00A27F3C" w:rsidP="00A27F3C">
      <w:pPr>
        <w:rPr>
          <w:rFonts w:eastAsia="Times New Roman"/>
        </w:rPr>
      </w:pPr>
      <w:proofErr w:type="gramStart"/>
      <w:ins w:id="516" w:author="Richard Haynes" w:date="2020-11-21T12:59:00Z">
        <w:r>
          <w:rPr>
            <w:rFonts w:eastAsia="Times New Roman"/>
          </w:rPr>
          <w:t>Participants</w:t>
        </w:r>
        <w:proofErr w:type="gramEnd"/>
        <w:r>
          <w:rPr>
            <w:rFonts w:eastAsia="Times New Roman"/>
          </w:rPr>
          <w:t xml:space="preserve"> allocated colchicine should have full blood counts monitored at a frequency determined by their clinician.</w:t>
        </w:r>
      </w:ins>
      <w:bookmarkStart w:id="517" w:name="_GoBack"/>
      <w:bookmarkEnd w:id="517"/>
    </w:p>
    <w:p w14:paraId="53C20F87" w14:textId="69B657B6" w:rsidR="00C752CE" w:rsidRDefault="00C752CE" w:rsidP="00D017E8"/>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E105FD">
      <w:pPr>
        <w:pStyle w:val="ListParagraph"/>
        <w:numPr>
          <w:ilvl w:val="0"/>
          <w:numId w:val="27"/>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E105FD">
      <w:pPr>
        <w:pStyle w:val="ListParagraph"/>
        <w:numPr>
          <w:ilvl w:val="0"/>
          <w:numId w:val="27"/>
        </w:numPr>
        <w:shd w:val="clear" w:color="auto" w:fill="FFFFFF"/>
        <w:autoSpaceDE/>
        <w:autoSpaceDN/>
        <w:adjustRightInd/>
        <w:spacing w:after="143"/>
        <w:contextualSpacing w:val="0"/>
        <w:jc w:val="left"/>
        <w:rPr>
          <w:rFonts w:eastAsia="Times New Roman"/>
          <w:bCs w:val="0"/>
        </w:rPr>
      </w:pPr>
      <w:proofErr w:type="spellStart"/>
      <w:r>
        <w:rPr>
          <w:rFonts w:eastAsia="Times New Roman"/>
          <w:bCs w:val="0"/>
        </w:rPr>
        <w:t>Hyperprolinaemia</w:t>
      </w:r>
      <w:proofErr w:type="spellEnd"/>
      <w:r>
        <w:rPr>
          <w:rFonts w:eastAsia="Times New Roman"/>
          <w:bCs w:val="0"/>
        </w:rPr>
        <w:t xml:space="preserve">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E105FD">
      <w:pPr>
        <w:pStyle w:val="ListParagraph"/>
        <w:numPr>
          <w:ilvl w:val="0"/>
          <w:numId w:val="28"/>
        </w:numPr>
        <w:shd w:val="clear" w:color="auto" w:fill="FFFFFF"/>
        <w:autoSpaceDE/>
        <w:autoSpaceDN/>
        <w:adjustRightInd/>
        <w:contextualSpacing w:val="0"/>
        <w:jc w:val="left"/>
        <w:rPr>
          <w:rFonts w:eastAsia="Times New Roman"/>
          <w:bCs w:val="0"/>
        </w:rPr>
      </w:pPr>
      <w:proofErr w:type="gramStart"/>
      <w:r w:rsidRPr="00536A42">
        <w:rPr>
          <w:rFonts w:eastAsia="Times New Roman"/>
          <w:bCs w:val="0"/>
        </w:rPr>
        <w:t>avoid</w:t>
      </w:r>
      <w:proofErr w:type="gramEnd"/>
      <w:r w:rsidRPr="00536A42">
        <w:rPr>
          <w:rFonts w:eastAsia="Times New Roman"/>
          <w:bCs w:val="0"/>
        </w:rPr>
        <w:t xml:space="preserve">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3C3F9EF" w:rsidR="00EF739A" w:rsidRDefault="00EF739A" w:rsidP="000E0648">
      <w:pPr>
        <w:shd w:val="clear" w:color="auto" w:fill="FFFFFF"/>
        <w:autoSpaceDE/>
        <w:autoSpaceDN/>
        <w:adjustRightInd/>
        <w:contextualSpacing w:val="0"/>
        <w:jc w:val="left"/>
        <w:rPr>
          <w:rFonts w:eastAsia="Times New Roman"/>
          <w:b/>
          <w:bCs w:val="0"/>
        </w:rPr>
      </w:pPr>
      <w:r>
        <w:rPr>
          <w:rFonts w:eastAsia="Times New Roman"/>
          <w:b/>
          <w:bCs w:val="0"/>
        </w:rPr>
        <w:t>Aspirin</w:t>
      </w:r>
    </w:p>
    <w:p w14:paraId="61D47631" w14:textId="331BF802"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Age &lt;18 years old</w:t>
      </w:r>
    </w:p>
    <w:p w14:paraId="705829B3" w14:textId="76A98EB4"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Known hypersensitivity to aspirin</w:t>
      </w:r>
    </w:p>
    <w:p w14:paraId="0FA1D984" w14:textId="4F3081CE"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t>Recent major bleeding that precludes use of aspirin in opinion of managing physician</w:t>
      </w:r>
    </w:p>
    <w:p w14:paraId="12F0A484" w14:textId="6FE6B913" w:rsidR="00EF739A" w:rsidRPr="00EF739A" w:rsidRDefault="00EF739A" w:rsidP="00E105FD">
      <w:pPr>
        <w:pStyle w:val="ListParagraph"/>
        <w:numPr>
          <w:ilvl w:val="0"/>
          <w:numId w:val="34"/>
        </w:numPr>
        <w:shd w:val="clear" w:color="auto" w:fill="FFFFFF"/>
        <w:autoSpaceDE/>
        <w:autoSpaceDN/>
        <w:adjustRightInd/>
        <w:contextualSpacing w:val="0"/>
        <w:jc w:val="left"/>
        <w:rPr>
          <w:rFonts w:eastAsia="Times New Roman"/>
          <w:b/>
          <w:bCs w:val="0"/>
        </w:rPr>
      </w:pPr>
      <w:r>
        <w:rPr>
          <w:rFonts w:eastAsia="Times New Roman"/>
          <w:bCs w:val="0"/>
        </w:rPr>
        <w:lastRenderedPageBreak/>
        <w:t xml:space="preserve">Current use of aspirin, </w:t>
      </w:r>
      <w:proofErr w:type="spellStart"/>
      <w:r>
        <w:rPr>
          <w:rFonts w:eastAsia="Times New Roman"/>
          <w:bCs w:val="0"/>
        </w:rPr>
        <w:t>clopidogrel</w:t>
      </w:r>
      <w:proofErr w:type="spellEnd"/>
      <w:r>
        <w:rPr>
          <w:rFonts w:eastAsia="Times New Roman"/>
          <w:bCs w:val="0"/>
        </w:rPr>
        <w:t xml:space="preserve"> or other antiplatelet therapy</w:t>
      </w:r>
    </w:p>
    <w:p w14:paraId="43136838" w14:textId="604722F7" w:rsidR="00B03281" w:rsidDel="00A27F3C" w:rsidRDefault="00B03281" w:rsidP="00CA2F0D">
      <w:pPr>
        <w:rPr>
          <w:del w:id="518" w:author="Richard Haynes" w:date="2020-11-21T12:59:00Z"/>
          <w:b/>
        </w:rPr>
      </w:pPr>
    </w:p>
    <w:p w14:paraId="30C6C02F" w14:textId="13262BCA" w:rsidR="00E105FD" w:rsidDel="00A27F3C" w:rsidRDefault="00E105FD" w:rsidP="00CA2F0D">
      <w:pPr>
        <w:rPr>
          <w:del w:id="519" w:author="Richard Haynes" w:date="2020-11-21T12:59:00Z"/>
          <w:b/>
        </w:rPr>
      </w:pPr>
    </w:p>
    <w:p w14:paraId="701D0816" w14:textId="77777777" w:rsidR="00E105FD" w:rsidRDefault="00E105FD" w:rsidP="00CA2F0D">
      <w:pPr>
        <w:rPr>
          <w:b/>
        </w:rPr>
      </w:pPr>
    </w:p>
    <w:p w14:paraId="0BC58125" w14:textId="77777777" w:rsidR="00CA2F0D" w:rsidRPr="00C752CE" w:rsidRDefault="00CA2F0D" w:rsidP="00CA2F0D">
      <w:pPr>
        <w:rPr>
          <w:b/>
        </w:rPr>
      </w:pPr>
      <w:proofErr w:type="spellStart"/>
      <w:r w:rsidRPr="00C752CE">
        <w:rPr>
          <w:b/>
        </w:rPr>
        <w:t>Tocilizumab</w:t>
      </w:r>
      <w:proofErr w:type="spellEnd"/>
    </w:p>
    <w:p w14:paraId="32F80F55" w14:textId="77777777" w:rsidR="00CA2F0D" w:rsidRPr="00E975FB" w:rsidRDefault="00CA2F0D" w:rsidP="00E105FD">
      <w:pPr>
        <w:pStyle w:val="ListParagraph"/>
        <w:numPr>
          <w:ilvl w:val="0"/>
          <w:numId w:val="21"/>
        </w:numPr>
      </w:pPr>
      <w:r w:rsidRPr="00E975FB">
        <w:t xml:space="preserve">Known hypersensitivity to </w:t>
      </w:r>
      <w:proofErr w:type="spellStart"/>
      <w:r w:rsidR="00AC7482" w:rsidRPr="00E975FB">
        <w:t>t</w:t>
      </w:r>
      <w:r w:rsidRPr="00E975FB">
        <w:t>ocilizumab</w:t>
      </w:r>
      <w:proofErr w:type="spellEnd"/>
      <w:r w:rsidR="009726DB" w:rsidRPr="00E975FB">
        <w:t>.</w:t>
      </w:r>
    </w:p>
    <w:p w14:paraId="7170EDC4" w14:textId="4A2E8B78" w:rsidR="00E975FB" w:rsidRPr="00E975FB" w:rsidRDefault="00E975FB" w:rsidP="00E105FD">
      <w:pPr>
        <w:numPr>
          <w:ilvl w:val="0"/>
          <w:numId w:val="21"/>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8"/>
      </w:r>
      <w:r w:rsidRPr="00E975FB">
        <w:rPr>
          <w:rFonts w:eastAsia="Times New Roman"/>
          <w:bCs w:val="0"/>
          <w:color w:val="auto"/>
        </w:rPr>
        <w:t xml:space="preserve"> </w:t>
      </w:r>
    </w:p>
    <w:p w14:paraId="145E79C2" w14:textId="77777777" w:rsidR="00E975FB" w:rsidRPr="00E975FB" w:rsidRDefault="002973A1" w:rsidP="00E105FD">
      <w:pPr>
        <w:numPr>
          <w:ilvl w:val="0"/>
          <w:numId w:val="21"/>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66EAE2C" w:rsidR="005E4A7E" w:rsidRDefault="005E4A7E" w:rsidP="0040122A">
      <w:pPr>
        <w:ind w:left="360"/>
      </w:pPr>
      <w:r>
        <w:t>(Note: Pregnancy and breastfeeding are not exclusion criteria.)</w:t>
      </w:r>
    </w:p>
    <w:p w14:paraId="3174306F" w14:textId="77777777" w:rsidR="005E4A7E" w:rsidRDefault="005E4A7E" w:rsidP="005E4A7E">
      <w:pPr>
        <w:ind w:left="360"/>
      </w:pPr>
    </w:p>
    <w:p w14:paraId="5172E32C" w14:textId="19071AFF" w:rsidR="00F31D86" w:rsidRPr="00C97BE3" w:rsidRDefault="00F31D86" w:rsidP="00F31D86">
      <w:pPr>
        <w:rPr>
          <w:b/>
          <w:bCs w:val="0"/>
          <w:color w:val="000000" w:themeColor="text1"/>
        </w:rPr>
      </w:pPr>
      <w:r w:rsidRPr="00C97BE3">
        <w:rPr>
          <w:b/>
          <w:bCs w:val="0"/>
          <w:color w:val="000000" w:themeColor="text1"/>
        </w:rPr>
        <w:t>Convalescent plasma</w:t>
      </w:r>
    </w:p>
    <w:p w14:paraId="3F81E873" w14:textId="77777777" w:rsidR="00F31D86" w:rsidRPr="00C97BE3" w:rsidRDefault="00F31D86" w:rsidP="00E105FD">
      <w:pPr>
        <w:pStyle w:val="ListParagraph"/>
        <w:numPr>
          <w:ilvl w:val="0"/>
          <w:numId w:val="21"/>
        </w:numPr>
        <w:autoSpaceDE/>
        <w:autoSpaceDN/>
        <w:adjustRightInd/>
        <w:spacing w:after="160" w:line="259" w:lineRule="auto"/>
        <w:jc w:val="left"/>
        <w:rPr>
          <w:color w:val="000000" w:themeColor="text1"/>
        </w:rPr>
      </w:pPr>
      <w:r w:rsidRPr="00C97BE3">
        <w:rPr>
          <w:color w:val="000000" w:themeColor="text1"/>
        </w:rPr>
        <w:t>Known moderate or severe allergy to blood components*</w:t>
      </w:r>
    </w:p>
    <w:p w14:paraId="75BF58F8" w14:textId="77777777" w:rsidR="00F31D86" w:rsidRPr="00C97BE3" w:rsidRDefault="000214A6" w:rsidP="00E105FD">
      <w:pPr>
        <w:pStyle w:val="ListParagraph"/>
        <w:numPr>
          <w:ilvl w:val="0"/>
          <w:numId w:val="21"/>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48C51017" w14:textId="49D35478" w:rsidR="000B06CC" w:rsidRDefault="00A47FCE" w:rsidP="00C752CE">
      <w:pPr>
        <w:rPr>
          <w:b/>
        </w:rPr>
      </w:pPr>
      <w:r>
        <w:rPr>
          <w:b/>
        </w:rPr>
        <w:t>Synthetic neutralising antibodies</w:t>
      </w:r>
      <w:r w:rsidR="00392BF8">
        <w:rPr>
          <w:b/>
        </w:rPr>
        <w:t xml:space="preserve"> (REGN-COV2)</w:t>
      </w:r>
    </w:p>
    <w:p w14:paraId="4B070EB5" w14:textId="77777777" w:rsidR="009E26D4" w:rsidRDefault="00676CF2" w:rsidP="00E105FD">
      <w:pPr>
        <w:pStyle w:val="ListParagraph"/>
        <w:numPr>
          <w:ilvl w:val="0"/>
          <w:numId w:val="30"/>
        </w:numPr>
      </w:pPr>
      <w:r>
        <w:t>Intravenous immunoglobulin treatment during current admission</w:t>
      </w:r>
      <w:r w:rsidR="00466C09">
        <w:t>*</w:t>
      </w:r>
    </w:p>
    <w:p w14:paraId="68CC131D" w14:textId="77777777" w:rsidR="0068060E" w:rsidRDefault="0068060E" w:rsidP="00E105FD">
      <w:pPr>
        <w:pStyle w:val="ListParagraph"/>
        <w:numPr>
          <w:ilvl w:val="0"/>
          <w:numId w:val="30"/>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 xml:space="preserve">severe cough, rigors/chills, rash, pruritus, </w:t>
      </w:r>
      <w:proofErr w:type="spellStart"/>
      <w:r w:rsidRPr="00AE43D1">
        <w:t>urticaria</w:t>
      </w:r>
      <w:proofErr w:type="spellEnd"/>
      <w:r w:rsidRPr="00AE43D1">
        <w:t xml:space="preserve">, diaphoresis, </w:t>
      </w:r>
      <w:proofErr w:type="gramStart"/>
      <w:r w:rsidRPr="00AE43D1">
        <w:t>hypotension</w:t>
      </w:r>
      <w:proofErr w:type="gramEnd"/>
      <w:r w:rsidRPr="00AE43D1">
        <w:t>,</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39D04D54" w14:textId="77777777" w:rsidR="00FF5A1B" w:rsidRPr="00FF5A1B" w:rsidRDefault="00FF5A1B" w:rsidP="00AE43D1">
      <w:pPr>
        <w:ind w:left="360"/>
      </w:pPr>
      <w:r w:rsidRPr="00FF5A1B">
        <w:rPr>
          <w:iCs/>
        </w:rPr>
        <w:t xml:space="preserve">Pregnant women that are administered </w:t>
      </w:r>
      <w:r>
        <w:rPr>
          <w:iCs/>
        </w:rPr>
        <w:t>REGN10933 and REGN10987</w:t>
      </w:r>
      <w:r w:rsidRPr="00FF5A1B">
        <w:rPr>
          <w:iCs/>
        </w:rPr>
        <w:t xml:space="preserve"> must be advised that live vaccines should be avoided in children with </w:t>
      </w:r>
      <w:r w:rsidRPr="00FF5A1B">
        <w:rPr>
          <w:i/>
          <w:iCs/>
        </w:rPr>
        <w:t>in utero</w:t>
      </w:r>
      <w:r w:rsidRPr="00FF5A1B">
        <w:rPr>
          <w:iCs/>
        </w:rPr>
        <w:t xml:space="preserve"> exposure to biologics for at least the first 6 months of life.</w:t>
      </w:r>
    </w:p>
    <w:p w14:paraId="0733556D" w14:textId="77777777" w:rsidR="00A47FCE" w:rsidRPr="00A47FCE" w:rsidRDefault="00A47FCE" w:rsidP="00C752CE"/>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229990D" w14:textId="6E5A40C4" w:rsidR="003B42B3" w:rsidRDefault="003B42B3">
      <w:pPr>
        <w:autoSpaceDE/>
        <w:autoSpaceDN/>
        <w:adjustRightInd/>
        <w:contextualSpacing w:val="0"/>
        <w:jc w:val="left"/>
      </w:pPr>
      <w:r>
        <w:lastRenderedPageBreak/>
        <w:br w:type="page"/>
      </w:r>
    </w:p>
    <w:p w14:paraId="17739332" w14:textId="77777777" w:rsidR="004D7874" w:rsidRDefault="004D7874" w:rsidP="00FF5A1B">
      <w:pPr>
        <w:autoSpaceDE/>
        <w:autoSpaceDN/>
        <w:adjustRightInd/>
        <w:contextualSpacing w:val="0"/>
        <w:jc w:val="left"/>
      </w:pPr>
    </w:p>
    <w:p w14:paraId="10E13954" w14:textId="77777777" w:rsidR="00DB6908" w:rsidRPr="00735DBF" w:rsidRDefault="004B65DD" w:rsidP="001B27CF">
      <w:pPr>
        <w:pStyle w:val="Heading2"/>
      </w:pPr>
      <w:bookmarkStart w:id="520" w:name="_Toc38099280"/>
      <w:bookmarkStart w:id="521" w:name="_Ref50472190"/>
      <w:bookmarkStart w:id="522" w:name="_Ref53515449"/>
      <w:bookmarkStart w:id="523" w:name="_Toc44674877"/>
      <w:bookmarkStart w:id="524" w:name="_Toc55114285"/>
      <w:bookmarkStart w:id="525" w:name="_Toc37107326"/>
      <w:r w:rsidRPr="00734153">
        <w:t xml:space="preserve">Appendix </w:t>
      </w:r>
      <w:r w:rsidR="004D7874">
        <w:t>3</w:t>
      </w:r>
      <w:r w:rsidR="00DB6908">
        <w:t xml:space="preserve">: </w:t>
      </w:r>
      <w:proofErr w:type="spellStart"/>
      <w:r w:rsidR="00DB6908" w:rsidRPr="00735DBF">
        <w:t>Paediatric</w:t>
      </w:r>
      <w:proofErr w:type="spellEnd"/>
      <w:r w:rsidR="00DB6908" w:rsidRPr="00735DBF">
        <w:t xml:space="preserve"> dosing information</w:t>
      </w:r>
      <w:bookmarkEnd w:id="520"/>
      <w:bookmarkEnd w:id="521"/>
      <w:bookmarkEnd w:id="522"/>
      <w:bookmarkEnd w:id="523"/>
      <w:bookmarkEnd w:id="524"/>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 xml:space="preserve">Main </w:t>
      </w:r>
      <w:proofErr w:type="spellStart"/>
      <w:r w:rsidRPr="00193FA7">
        <w:rPr>
          <w:b/>
          <w:color w:val="auto"/>
          <w:lang w:val="en-US"/>
        </w:rPr>
        <w:t>Randomisation</w:t>
      </w:r>
      <w:proofErr w:type="spellEnd"/>
      <w:r w:rsidRPr="00193FA7">
        <w:rPr>
          <w:b/>
          <w:color w:val="auto"/>
          <w:lang w:val="en-US"/>
        </w:rPr>
        <w:t xml:space="preserve"> Part A</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545CE1D"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67A31C8B"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6B374CC" w14:textId="77777777" w:rsidTr="00AE40BB">
        <w:trPr>
          <w:trHeight w:val="567"/>
        </w:trPr>
        <w:tc>
          <w:tcPr>
            <w:tcW w:w="283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FA1D63">
        <w:trPr>
          <w:trHeight w:val="1746"/>
        </w:trPr>
        <w:tc>
          <w:tcPr>
            <w:tcW w:w="283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E105FD">
            <w:pPr>
              <w:pStyle w:val="ListParagraph"/>
              <w:numPr>
                <w:ilvl w:val="0"/>
                <w:numId w:val="22"/>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E105FD">
            <w:pPr>
              <w:pStyle w:val="ListParagraph"/>
              <w:numPr>
                <w:ilvl w:val="0"/>
                <w:numId w:val="22"/>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E105FD">
            <w:pPr>
              <w:pStyle w:val="ListParagraph"/>
              <w:numPr>
                <w:ilvl w:val="0"/>
                <w:numId w:val="22"/>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418"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bottom w:val="single" w:sz="4" w:space="0" w:color="auto"/>
            </w:tcBorders>
          </w:tcPr>
          <w:p w14:paraId="57E9819A" w14:textId="77777777" w:rsidR="00E908A7" w:rsidRPr="008B7728" w:rsidRDefault="00E908A7" w:rsidP="00AE40BB">
            <w:pPr>
              <w:rPr>
                <w:color w:val="auto"/>
                <w:sz w:val="20"/>
                <w:szCs w:val="20"/>
              </w:rPr>
            </w:pPr>
            <w:r w:rsidRPr="008B7728">
              <w:rPr>
                <w:color w:val="auto"/>
                <w:sz w:val="20"/>
                <w:szCs w:val="20"/>
              </w:rPr>
              <w:t>All</w:t>
            </w:r>
          </w:p>
          <w:p w14:paraId="341DCFCE"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bottom w:val="single" w:sz="4" w:space="0" w:color="auto"/>
              <w:right w:val="nil"/>
            </w:tcBorders>
            <w:tcMar>
              <w:right w:w="57" w:type="dxa"/>
            </w:tcMar>
          </w:tcPr>
          <w:p w14:paraId="76B9EA06" w14:textId="77777777" w:rsidR="00FA1D63" w:rsidRDefault="00FA1D63" w:rsidP="00A46DE7">
            <w:pPr>
              <w:jc w:val="left"/>
              <w:rPr>
                <w:color w:val="auto"/>
                <w:sz w:val="20"/>
                <w:szCs w:val="20"/>
              </w:rPr>
            </w:pPr>
            <w:r w:rsidRPr="00FA1D63">
              <w:rPr>
                <w:color w:val="auto"/>
                <w:sz w:val="20"/>
                <w:szCs w:val="20"/>
              </w:rPr>
              <w:t>Neonates/infants with a corrected gestational age of ≤44 weeks</w:t>
            </w:r>
          </w:p>
          <w:p w14:paraId="5553E05D" w14:textId="77777777" w:rsidR="00A46DE7" w:rsidRPr="00FA1D63" w:rsidRDefault="00FA1D63" w:rsidP="00A46DE7">
            <w:pPr>
              <w:jc w:val="left"/>
              <w:rPr>
                <w:color w:val="auto"/>
                <w:sz w:val="20"/>
                <w:szCs w:val="20"/>
              </w:rPr>
            </w:pPr>
            <w:r w:rsidRPr="00FA1D63">
              <w:rPr>
                <w:color w:val="auto"/>
                <w:sz w:val="20"/>
                <w:szCs w:val="20"/>
              </w:rPr>
              <w:t xml:space="preserve"> </w:t>
            </w: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507E2B">
        <w:trPr>
          <w:trHeight w:val="2390"/>
        </w:trPr>
        <w:tc>
          <w:tcPr>
            <w:tcW w:w="283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418"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134" w:type="dxa"/>
            <w:tcBorders>
              <w:top w:val="single" w:sz="4" w:space="0" w:color="auto"/>
              <w:bottom w:val="single" w:sz="12" w:space="0" w:color="auto"/>
            </w:tcBorders>
          </w:tcPr>
          <w:p w14:paraId="454784E0" w14:textId="77777777" w:rsidR="00A46DE7" w:rsidRPr="008B7728" w:rsidRDefault="00A46DE7" w:rsidP="00AE40BB">
            <w:pPr>
              <w:rPr>
                <w:color w:val="auto"/>
                <w:sz w:val="20"/>
                <w:szCs w:val="20"/>
              </w:rPr>
            </w:pPr>
            <w:r>
              <w:rPr>
                <w:color w:val="auto"/>
                <w:sz w:val="20"/>
                <w:szCs w:val="20"/>
              </w:rPr>
              <w:t>All</w:t>
            </w:r>
          </w:p>
        </w:tc>
        <w:tc>
          <w:tcPr>
            <w:tcW w:w="4394" w:type="dxa"/>
            <w:tcBorders>
              <w:top w:val="single" w:sz="4" w:space="0" w:color="auto"/>
              <w:bottom w:val="single" w:sz="12" w:space="0" w:color="auto"/>
              <w:right w:val="nil"/>
            </w:tcBorders>
            <w:tcMar>
              <w:right w:w="57" w:type="dxa"/>
            </w:tcMar>
          </w:tcPr>
          <w:p w14:paraId="63C16535" w14:textId="77777777" w:rsidR="00A46DE7" w:rsidRPr="00CC7411" w:rsidRDefault="00A46DE7" w:rsidP="00A46DE7">
            <w:pPr>
              <w:rPr>
                <w:color w:val="auto"/>
                <w:sz w:val="20"/>
                <w:szCs w:val="20"/>
              </w:rPr>
            </w:pPr>
            <w:r w:rsidRPr="00CC7411">
              <w:rPr>
                <w:color w:val="auto"/>
                <w:sz w:val="20"/>
                <w:szCs w:val="20"/>
              </w:rPr>
              <w:t xml:space="preserve">For </w:t>
            </w:r>
            <w:r w:rsidR="00FA1D63">
              <w:rPr>
                <w:color w:val="auto"/>
                <w:sz w:val="20"/>
                <w:szCs w:val="20"/>
              </w:rPr>
              <w:t>all other children</w:t>
            </w:r>
            <w:r w:rsidR="00B57996">
              <w:rPr>
                <w:color w:val="auto"/>
                <w:sz w:val="20"/>
                <w:szCs w:val="20"/>
              </w:rPr>
              <w:t xml:space="preserve"> (with PIMS-TS)</w:t>
            </w:r>
            <w:r w:rsidRPr="00CC7411">
              <w:rPr>
                <w:color w:val="auto"/>
                <w:sz w:val="20"/>
                <w:szCs w:val="20"/>
              </w:rPr>
              <w:t>:</w:t>
            </w:r>
          </w:p>
          <w:p w14:paraId="0D54884F" w14:textId="77777777" w:rsidR="00A46DE7" w:rsidRPr="00CC7411" w:rsidRDefault="00A46DE7" w:rsidP="00A46DE7">
            <w:pPr>
              <w:rPr>
                <w:color w:val="auto"/>
                <w:sz w:val="20"/>
                <w:szCs w:val="20"/>
              </w:rPr>
            </w:pPr>
          </w:p>
          <w:p w14:paraId="7EFE014F" w14:textId="77777777"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507E2B">
        <w:trPr>
          <w:trHeight w:val="2390"/>
        </w:trPr>
        <w:tc>
          <w:tcPr>
            <w:tcW w:w="2835" w:type="dxa"/>
            <w:tcBorders>
              <w:top w:val="single" w:sz="12" w:space="0" w:color="auto"/>
              <w:left w:val="nil"/>
              <w:bottom w:val="single" w:sz="12"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w:t>
            </w:r>
            <w:proofErr w:type="spellStart"/>
            <w:r>
              <w:rPr>
                <w:b/>
                <w:color w:val="auto"/>
                <w:sz w:val="20"/>
                <w:szCs w:val="20"/>
              </w:rPr>
              <w:t>IVIg</w:t>
            </w:r>
            <w:proofErr w:type="spellEnd"/>
            <w:r>
              <w:rPr>
                <w:b/>
                <w:color w:val="auto"/>
                <w:sz w:val="20"/>
                <w:szCs w:val="20"/>
              </w:rPr>
              <w:t>)</w:t>
            </w:r>
          </w:p>
          <w:p w14:paraId="2F0037F0" w14:textId="77777777" w:rsidR="00DF6738" w:rsidRDefault="00DF6738" w:rsidP="00DF6738">
            <w:pPr>
              <w:jc w:val="left"/>
              <w:rPr>
                <w:b/>
                <w:color w:val="auto"/>
                <w:sz w:val="20"/>
                <w:szCs w:val="20"/>
              </w:rPr>
            </w:pPr>
          </w:p>
          <w:p w14:paraId="366EB7CC" w14:textId="77777777" w:rsidR="00DF6738" w:rsidRDefault="00DF6738" w:rsidP="00E105FD">
            <w:pPr>
              <w:pStyle w:val="ListParagraph"/>
              <w:numPr>
                <w:ilvl w:val="0"/>
                <w:numId w:val="22"/>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418" w:type="dxa"/>
            <w:tcBorders>
              <w:top w:val="single" w:sz="12" w:space="0" w:color="auto"/>
              <w:bottom w:val="single" w:sz="12"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134" w:type="dxa"/>
            <w:tcBorders>
              <w:top w:val="single" w:sz="12" w:space="0" w:color="auto"/>
              <w:bottom w:val="single" w:sz="12" w:space="0" w:color="auto"/>
            </w:tcBorders>
          </w:tcPr>
          <w:p w14:paraId="539C8BEF" w14:textId="77777777" w:rsidR="00507E2B" w:rsidRDefault="00507E2B" w:rsidP="00AE40BB">
            <w:pPr>
              <w:rPr>
                <w:color w:val="auto"/>
                <w:sz w:val="20"/>
                <w:szCs w:val="20"/>
              </w:rPr>
            </w:pPr>
            <w:r>
              <w:rPr>
                <w:color w:val="auto"/>
                <w:sz w:val="20"/>
                <w:szCs w:val="20"/>
              </w:rPr>
              <w:t>All</w:t>
            </w:r>
          </w:p>
        </w:tc>
        <w:tc>
          <w:tcPr>
            <w:tcW w:w="4394" w:type="dxa"/>
            <w:tcBorders>
              <w:top w:val="single" w:sz="12" w:space="0" w:color="auto"/>
              <w:bottom w:val="single" w:sz="12" w:space="0" w:color="auto"/>
              <w:right w:val="nil"/>
            </w:tcBorders>
            <w:tcMar>
              <w:right w:w="57" w:type="dxa"/>
            </w:tcMar>
          </w:tcPr>
          <w:p w14:paraId="37B12A90" w14:textId="77777777" w:rsidR="00507E2B" w:rsidRDefault="00507E2B" w:rsidP="00507E2B">
            <w:pPr>
              <w:rPr>
                <w:color w:val="auto"/>
                <w:sz w:val="20"/>
                <w:szCs w:val="20"/>
              </w:rPr>
            </w:pPr>
            <w:r>
              <w:rPr>
                <w:color w:val="auto"/>
                <w:sz w:val="20"/>
                <w:szCs w:val="20"/>
              </w:rPr>
              <w:t xml:space="preserve">For </w:t>
            </w:r>
            <w:r w:rsidR="00B57996">
              <w:rPr>
                <w:color w:val="auto"/>
                <w:sz w:val="20"/>
                <w:szCs w:val="20"/>
              </w:rPr>
              <w:t xml:space="preserve">children with corrected gestational age &gt;44 weeks and </w:t>
            </w:r>
            <w:r w:rsidRPr="00507E2B">
              <w:rPr>
                <w:color w:val="auto"/>
                <w:sz w:val="20"/>
                <w:szCs w:val="20"/>
              </w:rPr>
              <w:t>&lt;18 years</w:t>
            </w:r>
            <w:r>
              <w:rPr>
                <w:color w:val="auto"/>
                <w:sz w:val="20"/>
                <w:szCs w:val="20"/>
              </w:rPr>
              <w:t xml:space="preserve"> with PIMS-TS phenotype:</w:t>
            </w:r>
          </w:p>
          <w:p w14:paraId="22BAAEE1" w14:textId="77777777" w:rsidR="00507E2B" w:rsidRDefault="00507E2B" w:rsidP="00507E2B">
            <w:pPr>
              <w:jc w:val="left"/>
              <w:rPr>
                <w:color w:val="auto"/>
                <w:sz w:val="20"/>
                <w:szCs w:val="20"/>
              </w:rPr>
            </w:pPr>
          </w:p>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p w14:paraId="4881CE78" w14:textId="30BEFCE2" w:rsidR="0003198C" w:rsidRDefault="0003198C" w:rsidP="0003198C">
      <w:pPr>
        <w:rPr>
          <w:color w:val="auto"/>
          <w:sz w:val="20"/>
        </w:rPr>
      </w:pPr>
      <w:bookmarkStart w:id="526" w:name="_Toc38099281"/>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7777777" w:rsidR="00A46DE7" w:rsidRDefault="00A46DE7"/>
    <w:p w14:paraId="5E356BCD" w14:textId="77777777" w:rsidR="00A70FEC" w:rsidRDefault="00A70FEC">
      <w:pPr>
        <w:autoSpaceDE/>
        <w:autoSpaceDN/>
        <w:adjustRightInd/>
        <w:contextualSpacing w:val="0"/>
        <w:jc w:val="left"/>
        <w:rPr>
          <w:b/>
          <w:color w:val="auto"/>
          <w:lang w:val="en-US"/>
        </w:rPr>
      </w:pPr>
      <w:r>
        <w:rPr>
          <w:b/>
          <w:color w:val="auto"/>
          <w:lang w:val="en-US"/>
        </w:rPr>
        <w:br w:type="page"/>
      </w:r>
    </w:p>
    <w:p w14:paraId="7F488379" w14:textId="3A620A64" w:rsidR="00FF5A1B" w:rsidRDefault="00193FA7">
      <w:r w:rsidRPr="00193FA7">
        <w:rPr>
          <w:b/>
          <w:color w:val="auto"/>
          <w:lang w:val="en-US"/>
        </w:rPr>
        <w:lastRenderedPageBreak/>
        <w:t xml:space="preserve">Main </w:t>
      </w:r>
      <w:proofErr w:type="spellStart"/>
      <w:r w:rsidRPr="00193FA7">
        <w:rPr>
          <w:b/>
          <w:color w:val="auto"/>
          <w:lang w:val="en-US"/>
        </w:rPr>
        <w:t>Randomisation</w:t>
      </w:r>
      <w:proofErr w:type="spellEnd"/>
      <w:r w:rsidRPr="00193FA7">
        <w:rPr>
          <w:b/>
          <w:color w:val="auto"/>
          <w:lang w:val="en-US"/>
        </w:rPr>
        <w:t xml:space="preserve">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6831C4" w:rsidRPr="008B7728" w14:paraId="0DCB3B78" w14:textId="77777777" w:rsidTr="00C54ABA">
        <w:trPr>
          <w:trHeight w:val="567"/>
        </w:trPr>
        <w:tc>
          <w:tcPr>
            <w:tcW w:w="2835" w:type="dxa"/>
            <w:tcBorders>
              <w:top w:val="single" w:sz="18" w:space="0" w:color="auto"/>
              <w:left w:val="nil"/>
              <w:bottom w:val="single" w:sz="18" w:space="0" w:color="auto"/>
            </w:tcBorders>
          </w:tcPr>
          <w:p w14:paraId="1BE8BCE9" w14:textId="77777777" w:rsidR="006831C4" w:rsidRDefault="006831C4" w:rsidP="006831C4">
            <w:pPr>
              <w:rPr>
                <w:b/>
                <w:color w:val="auto"/>
                <w:sz w:val="20"/>
                <w:szCs w:val="20"/>
              </w:rPr>
            </w:pPr>
            <w:r>
              <w:rPr>
                <w:b/>
                <w:color w:val="auto"/>
                <w:sz w:val="20"/>
                <w:szCs w:val="20"/>
              </w:rPr>
              <w:t>Convalescent Plasma</w:t>
            </w:r>
          </w:p>
          <w:p w14:paraId="4AA3E52D" w14:textId="77777777" w:rsidR="006831C4" w:rsidRPr="006831C4" w:rsidRDefault="006831C4" w:rsidP="006831C4">
            <w:pPr>
              <w:rPr>
                <w:b/>
                <w:color w:val="auto"/>
                <w:sz w:val="20"/>
                <w:szCs w:val="20"/>
              </w:rPr>
            </w:pPr>
          </w:p>
        </w:tc>
        <w:tc>
          <w:tcPr>
            <w:tcW w:w="1418" w:type="dxa"/>
            <w:tcBorders>
              <w:top w:val="single" w:sz="18" w:space="0" w:color="auto"/>
              <w:bottom w:val="single" w:sz="18" w:space="0" w:color="auto"/>
            </w:tcBorders>
          </w:tcPr>
          <w:p w14:paraId="0C9BC179" w14:textId="77777777"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bottom w:val="single" w:sz="18" w:space="0" w:color="auto"/>
            </w:tcBorders>
            <w:vAlign w:val="center"/>
          </w:tcPr>
          <w:p w14:paraId="4E59F56E" w14:textId="77777777" w:rsidR="006831C4" w:rsidRPr="008B7728" w:rsidRDefault="006831C4" w:rsidP="00AE40BB">
            <w:pPr>
              <w:rPr>
                <w:color w:val="auto"/>
                <w:sz w:val="20"/>
                <w:szCs w:val="20"/>
              </w:rPr>
            </w:pPr>
          </w:p>
        </w:tc>
        <w:tc>
          <w:tcPr>
            <w:tcW w:w="4394" w:type="dxa"/>
            <w:tcBorders>
              <w:top w:val="single" w:sz="18" w:space="0" w:color="auto"/>
              <w:bottom w:val="single" w:sz="18" w:space="0" w:color="auto"/>
              <w:right w:val="nil"/>
            </w:tcBorders>
            <w:vAlign w:val="center"/>
          </w:tcPr>
          <w:p w14:paraId="6C2958D2" w14:textId="77777777"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 xml:space="preserve">/kg of ABO compatible convalescent plasma intravenous up to standard adult dose of 275 </w:t>
            </w:r>
            <w:proofErr w:type="spellStart"/>
            <w:r w:rsidR="006831C4" w:rsidRPr="006831C4">
              <w:rPr>
                <w:color w:val="auto"/>
                <w:sz w:val="20"/>
                <w:szCs w:val="20"/>
              </w:rPr>
              <w:t>m</w:t>
            </w:r>
            <w:r w:rsidR="008D208B">
              <w:rPr>
                <w:color w:val="auto"/>
                <w:sz w:val="20"/>
                <w:szCs w:val="20"/>
              </w:rPr>
              <w:t>L</w:t>
            </w:r>
            <w:r w:rsidR="006831C4" w:rsidRPr="006831C4">
              <w:rPr>
                <w:color w:val="auto"/>
                <w:sz w:val="20"/>
                <w:szCs w:val="20"/>
              </w:rPr>
              <w:t>s</w:t>
            </w:r>
            <w:proofErr w:type="spellEnd"/>
            <w:r w:rsidR="006831C4" w:rsidRPr="006831C4">
              <w:rPr>
                <w:color w:val="auto"/>
                <w:sz w:val="20"/>
                <w:szCs w:val="20"/>
              </w:rPr>
              <w:t xml:space="preserve"> </w:t>
            </w:r>
            <w:r w:rsidR="006831C4">
              <w:rPr>
                <w:color w:val="auto"/>
                <w:sz w:val="20"/>
                <w:szCs w:val="20"/>
              </w:rPr>
              <w:t>per day on study days 1 and 2.</w:t>
            </w:r>
          </w:p>
          <w:p w14:paraId="094164A8" w14:textId="77777777" w:rsidR="006831C4" w:rsidRDefault="006831C4" w:rsidP="00AE40BB">
            <w:pPr>
              <w:rPr>
                <w:color w:val="auto"/>
                <w:sz w:val="20"/>
                <w:szCs w:val="20"/>
              </w:rPr>
            </w:pPr>
          </w:p>
          <w:p w14:paraId="2CBF37F5"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3ED26AF3" w14:textId="77777777" w:rsidR="00C97BE3" w:rsidRDefault="00C97BE3" w:rsidP="00AE40BB">
            <w:pPr>
              <w:rPr>
                <w:color w:val="auto"/>
                <w:sz w:val="20"/>
                <w:szCs w:val="20"/>
              </w:rPr>
            </w:pPr>
          </w:p>
          <w:p w14:paraId="295DC7EB" w14:textId="77777777"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17C85F4B" w14:textId="77777777" w:rsidTr="0003198C">
        <w:trPr>
          <w:trHeight w:val="454"/>
        </w:trPr>
        <w:tc>
          <w:tcPr>
            <w:tcW w:w="2977"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5"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AE40BB">
        <w:trPr>
          <w:trHeight w:val="397"/>
        </w:trPr>
        <w:tc>
          <w:tcPr>
            <w:tcW w:w="2977"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AE40BB">
        <w:trPr>
          <w:trHeight w:val="567"/>
        </w:trPr>
        <w:tc>
          <w:tcPr>
            <w:tcW w:w="2977"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proofErr w:type="spellStart"/>
            <w:r w:rsidRPr="008B7728">
              <w:rPr>
                <w:b/>
                <w:color w:val="auto"/>
                <w:sz w:val="20"/>
                <w:szCs w:val="20"/>
              </w:rPr>
              <w:t>Tocilizumab</w:t>
            </w:r>
            <w:proofErr w:type="spellEnd"/>
          </w:p>
        </w:tc>
        <w:tc>
          <w:tcPr>
            <w:tcW w:w="1413"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AE40BB">
        <w:trPr>
          <w:trHeight w:val="1587"/>
        </w:trPr>
        <w:tc>
          <w:tcPr>
            <w:tcW w:w="2977" w:type="dxa"/>
            <w:vMerge/>
            <w:tcBorders>
              <w:left w:val="nil"/>
            </w:tcBorders>
          </w:tcPr>
          <w:p w14:paraId="1147FB0B" w14:textId="77777777" w:rsidR="00E908A7" w:rsidRPr="008B7728" w:rsidRDefault="00E908A7" w:rsidP="00AE40BB">
            <w:pPr>
              <w:rPr>
                <w:color w:val="auto"/>
                <w:sz w:val="20"/>
                <w:szCs w:val="20"/>
              </w:rPr>
            </w:pPr>
          </w:p>
        </w:tc>
        <w:tc>
          <w:tcPr>
            <w:tcW w:w="1413" w:type="dxa"/>
            <w:vMerge/>
          </w:tcPr>
          <w:p w14:paraId="11768315"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 </w:t>
            </w:r>
          </w:p>
        </w:tc>
      </w:tr>
      <w:tr w:rsidR="008B7728" w:rsidRPr="008B7728" w14:paraId="7D155D4D" w14:textId="77777777" w:rsidTr="00B327A0">
        <w:trPr>
          <w:trHeight w:val="1587"/>
        </w:trPr>
        <w:tc>
          <w:tcPr>
            <w:tcW w:w="2977" w:type="dxa"/>
            <w:vMerge/>
            <w:tcBorders>
              <w:left w:val="nil"/>
            </w:tcBorders>
          </w:tcPr>
          <w:p w14:paraId="32CC57C4" w14:textId="77777777" w:rsidR="00E908A7" w:rsidRPr="008B7728" w:rsidRDefault="00E908A7" w:rsidP="00AE40BB">
            <w:pPr>
              <w:rPr>
                <w:color w:val="auto"/>
                <w:sz w:val="20"/>
                <w:szCs w:val="20"/>
              </w:rPr>
            </w:pPr>
          </w:p>
        </w:tc>
        <w:tc>
          <w:tcPr>
            <w:tcW w:w="1413" w:type="dxa"/>
            <w:vMerge/>
          </w:tcPr>
          <w:p w14:paraId="644FB7F1"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w:t>
            </w:r>
            <w:proofErr w:type="gramStart"/>
            <w:r w:rsidRPr="008B7728">
              <w:rPr>
                <w:color w:val="auto"/>
                <w:sz w:val="20"/>
                <w:szCs w:val="20"/>
              </w:rPr>
              <w:t>hours</w:t>
            </w:r>
            <w:proofErr w:type="gramEnd"/>
            <w:r w:rsidRPr="008B7728">
              <w:rPr>
                <w:color w:val="auto"/>
                <w:sz w:val="20"/>
                <w:szCs w:val="20"/>
              </w:rPr>
              <w:t xml:space="preserve"> later if, in the opinion of the attending clinicians, the patient’s condition has not improved.</w:t>
            </w:r>
          </w:p>
        </w:tc>
      </w:tr>
    </w:tbl>
    <w:p w14:paraId="0B788905" w14:textId="77777777"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527" w:name="_Toc55114286"/>
      <w:bookmarkStart w:id="528" w:name="_Toc44674878"/>
      <w:r>
        <w:lastRenderedPageBreak/>
        <w:t>Appendix 4: Use of IMPs in pregnant and breastfeeding women</w:t>
      </w:r>
      <w:bookmarkEnd w:id="527"/>
    </w:p>
    <w:p w14:paraId="584A3C42" w14:textId="2886C9C6" w:rsidR="00BE4757" w:rsidRPr="00BE4757" w:rsidRDefault="00BE4757" w:rsidP="00BE4757">
      <w:r w:rsidRPr="00BE4757">
        <w:t xml:space="preserve">All trial drugs (except REGN-COV2) have been used in pregnant women with pre-existing medical disorders where benefits outweigh the risks to </w:t>
      </w:r>
      <w:proofErr w:type="spellStart"/>
      <w:r w:rsidRPr="00BE4757">
        <w:t>fetus</w:t>
      </w:r>
      <w:proofErr w:type="spellEnd"/>
      <w:r w:rsidRPr="00BE4757">
        <w:t xml:space="preserve"> or woman, including in the first trimester. The existing data related to each drug is summarized below.</w:t>
      </w:r>
    </w:p>
    <w:p w14:paraId="32F68A57" w14:textId="77777777" w:rsidR="00BE4757" w:rsidRPr="00BE4757" w:rsidRDefault="00BE4757" w:rsidP="00BE4757"/>
    <w:p w14:paraId="121959D3" w14:textId="783D21B8" w:rsidR="00E105FD" w:rsidRDefault="00E105FD" w:rsidP="00BE4757">
      <w:pPr>
        <w:rPr>
          <w:b/>
          <w:shd w:val="clear" w:color="auto" w:fill="FFFFFF"/>
        </w:rPr>
      </w:pPr>
      <w:r>
        <w:rPr>
          <w:b/>
          <w:shd w:val="clear" w:color="auto" w:fill="FFFFFF"/>
        </w:rPr>
        <w:t>Colchicine</w:t>
      </w:r>
    </w:p>
    <w:p w14:paraId="3D1D9B04" w14:textId="7B13C0A1" w:rsidR="00E105FD" w:rsidRPr="00E105FD" w:rsidRDefault="00E105FD" w:rsidP="00BE4757">
      <w:pPr>
        <w:rPr>
          <w:shd w:val="clear" w:color="auto" w:fill="FFFFFF"/>
        </w:rPr>
      </w:pPr>
      <w:r>
        <w:rPr>
          <w:shd w:val="clear" w:color="auto" w:fill="FFFFFF"/>
        </w:rPr>
        <w:t xml:space="preserve">Colchicine is contraindicated in pregnant or breastfeeding women. </w:t>
      </w:r>
    </w:p>
    <w:p w14:paraId="6B026619" w14:textId="77777777" w:rsidR="00BE4757" w:rsidRPr="00BE4757" w:rsidRDefault="00BE4757" w:rsidP="00BE4757">
      <w:pPr>
        <w:rPr>
          <w:shd w:val="clear" w:color="auto" w:fill="FFFFFF"/>
        </w:rPr>
      </w:pPr>
    </w:p>
    <w:p w14:paraId="5613CCE9" w14:textId="1F08885E" w:rsidR="00BE4757" w:rsidRPr="00BE4757" w:rsidRDefault="00BE4757" w:rsidP="00BE4757">
      <w:pPr>
        <w:rPr>
          <w:b/>
          <w:bCs w:val="0"/>
        </w:rPr>
      </w:pPr>
      <w:r w:rsidRPr="00BE4757">
        <w:rPr>
          <w:b/>
        </w:rPr>
        <w:t>Convalescent plasma</w:t>
      </w:r>
    </w:p>
    <w:p w14:paraId="50A8DBFD" w14:textId="30CCEA6C" w:rsidR="00BE4757" w:rsidRPr="00BE4757" w:rsidRDefault="00BE4757" w:rsidP="00BE4757">
      <w:r w:rsidRPr="00BE4757">
        <w:t>Convalescent plasma is plasma from people who had confirmed COVID-19 (SARS-Cov-2) infection, and have now recovered and been free of the infection for 28 days. The plasma contains antibodies that their immune systems have produced in fighting the virus. It is hoped that giving this plasma will help speed up recovery of a patient with active infection and improve their chances of survival. Plasma is already used as a treatment in pregnant patients who are bleeding,</w:t>
      </w:r>
      <w:hyperlink w:anchor="_ENREF_53" w:tooltip="Townsley, 2013 #1636" w:history="1">
        <w:r w:rsidR="008B728D" w:rsidRPr="00BE4757">
          <w:fldChar w:fldCharType="begin"/>
        </w:r>
        <w:r w:rsidR="008B728D">
          <w:instrText xml:space="preserve"> ADDIN EN.CITE &lt;EndNote&gt;&lt;Cite&gt;&lt;Author&gt;Townsley&lt;/Author&gt;&lt;Year&gt;2013&lt;/Year&gt;&lt;RecNum&gt;1636&lt;/RecNum&gt;&lt;DisplayText&gt;&lt;style face="superscript"&gt;53&lt;/style&gt;&lt;/DisplayText&gt;&lt;record&gt;&lt;rec-number&gt;1636&lt;/rec-number&gt;&lt;foreign-keys&gt;&lt;key app="EN" db-id="2v0p05pvvwwdpzevsd5ptpaz20z55ss9z9vt" timestamp="1588542632"&gt;1636&lt;/key&gt;&lt;/foreign-keys&gt;&lt;ref-type name="Journal Article"&gt;17&lt;/ref-type&gt;&lt;contributors&gt;&lt;authors&gt;&lt;author&gt;Townsley, D. M.&lt;/author&gt;&lt;/authors&gt;&lt;/contributors&gt;&lt;auth-address&gt;National Heart, Lung, and Blood Institute, National Institutes of Health, Bethesda, MD, USA. Danielle.townsley@nih.gov&lt;/auth-address&gt;&lt;titles&gt;&lt;title&gt;Hematologic complications of pregnancy&lt;/title&gt;&lt;secondary-title&gt;Semin Hematol&lt;/secondary-title&gt;&lt;/titles&gt;&lt;periodical&gt;&lt;full-title&gt;Semin Hematol&lt;/full-title&gt;&lt;/periodical&gt;&lt;pages&gt;222-31&lt;/pages&gt;&lt;volume&gt;50&lt;/volume&gt;&lt;number&gt;3&lt;/number&gt;&lt;edition&gt;2013/08/21&lt;/edition&gt;&lt;keywords&gt;&lt;keyword&gt;Anemia/etiology&lt;/keyword&gt;&lt;keyword&gt;Blood Coagulation Disorders/etiology&lt;/keyword&gt;&lt;keyword&gt;Female&lt;/keyword&gt;&lt;keyword&gt;Humans&lt;/keyword&gt;&lt;keyword&gt;Pregnancy&lt;/keyword&gt;&lt;keyword&gt;Pregnancy Complications, Hematologic/diagnosis/*etiology/prevention &amp;amp;&lt;/keyword&gt;&lt;keyword&gt;control/therapy&lt;/keyword&gt;&lt;keyword&gt;Thrombocytopenia/diagnosis/etiology/therapy&lt;/keyword&gt;&lt;keyword&gt;Thromboembolism/etiology/prevention &amp;amp; control&lt;/keyword&gt;&lt;/keywords&gt;&lt;dates&gt;&lt;year&gt;2013&lt;/year&gt;&lt;pub-dates&gt;&lt;date&gt;Jul&lt;/date&gt;&lt;/pub-dates&gt;&lt;/dates&gt;&lt;isbn&gt;1532-8686 (Electronic)&amp;#xD;0037-1963 (Linking)&lt;/isbn&gt;&lt;accession-num&gt;23953339&lt;/accession-num&gt;&lt;urls&gt;&lt;related-urls&gt;&lt;url&gt;https://www.ncbi.nlm.nih.gov/pubmed/23953339&lt;/url&gt;&lt;/related-urls&gt;&lt;/urls&gt;&lt;custom2&gt;PMC3748382&lt;/custom2&gt;&lt;electronic-resource-num&gt;10.1053/j.seminhematol.2013.06.004&lt;/electronic-resource-num&gt;&lt;/record&gt;&lt;/Cite&gt;&lt;/EndNote&gt;</w:instrText>
        </w:r>
        <w:r w:rsidR="008B728D" w:rsidRPr="00BE4757">
          <w:fldChar w:fldCharType="separate"/>
        </w:r>
        <w:r w:rsidR="008B728D" w:rsidRPr="008B728D">
          <w:rPr>
            <w:noProof/>
            <w:vertAlign w:val="superscript"/>
          </w:rPr>
          <w:t>53</w:t>
        </w:r>
        <w:r w:rsidR="008B728D" w:rsidRPr="00BE4757">
          <w:fldChar w:fldCharType="end"/>
        </w:r>
      </w:hyperlink>
      <w:r w:rsidRPr="00BE4757">
        <w:t xml:space="preserve"> or have particular blood conditions.</w:t>
      </w:r>
      <w:r w:rsidRPr="00BE4757">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 </w:instrText>
      </w:r>
      <w:r w:rsidR="008B728D">
        <w:fldChar w:fldCharType="begin">
          <w:fldData xml:space="preserve">PEVuZE5vdGU+PENpdGU+PEF1dGhvcj5Ccm9va3M8L0F1dGhvcj48WWVhcj4yMDIwPC9ZZWFyPjxS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</w:fldData>
        </w:fldChar>
      </w:r>
      <w:r w:rsidR="008B728D">
        <w:instrText xml:space="preserve"> ADDIN EN.CITE.DATA </w:instrText>
      </w:r>
      <w:r w:rsidR="008B728D">
        <w:fldChar w:fldCharType="end"/>
      </w:r>
      <w:r w:rsidRPr="00BE4757">
        <w:fldChar w:fldCharType="separate"/>
      </w:r>
      <w:hyperlink w:anchor="_ENREF_54" w:tooltip="Brooks, 2020 #1634" w:history="1">
        <w:r w:rsidR="008B728D" w:rsidRPr="008B728D">
          <w:rPr>
            <w:noProof/>
            <w:vertAlign w:val="superscript"/>
          </w:rPr>
          <w:t>54</w:t>
        </w:r>
      </w:hyperlink>
      <w:r w:rsidR="008B728D" w:rsidRPr="008B728D">
        <w:rPr>
          <w:noProof/>
          <w:vertAlign w:val="superscript"/>
        </w:rPr>
        <w:t>,</w:t>
      </w:r>
      <w:hyperlink w:anchor="_ENREF_55" w:tooltip="Scully, 2014 #1635" w:history="1">
        <w:r w:rsidR="008B728D" w:rsidRPr="008B728D">
          <w:rPr>
            <w:noProof/>
            <w:vertAlign w:val="superscript"/>
          </w:rPr>
          <w:t>55</w:t>
        </w:r>
      </w:hyperlink>
      <w:r w:rsidRPr="00BE4757">
        <w:fldChar w:fldCharType="end"/>
      </w:r>
      <w:r w:rsidRPr="00BE4757">
        <w:t xml:space="preserve"> The plasma being used in this trial is from a selected donor and hopefully contains anti-SARS-Cov-2 antibodies, but is otherwise no different. Plasma infusions can occasionally cause side effects. Mostly this is a rise in temperature, itching or a rash, and in very extreme cases, anaphylaxis. Other potential complications include breathlessness and changes in blood pressure. Monitoring of pulse and blood pressure takes place before and after the infusion. There is no risk of miscarriage or </w:t>
      </w:r>
      <w:proofErr w:type="spellStart"/>
      <w:r w:rsidRPr="00BE4757">
        <w:t>fetal</w:t>
      </w:r>
      <w:proofErr w:type="spellEnd"/>
      <w:r w:rsidRPr="00BE4757">
        <w:t xml:space="preserve"> loss, preterm birth, preterm rupture of membranes, perinatal mortality or low birthweight, from plasma transfusions and there are no concerns with breast feeding.</w:t>
      </w:r>
    </w:p>
    <w:p w14:paraId="790C4E7A" w14:textId="77777777" w:rsidR="00BE4757" w:rsidRPr="00BE4757" w:rsidRDefault="00BE4757" w:rsidP="00BE4757">
      <w:pPr>
        <w:rPr>
          <w:b/>
          <w:bCs w:val="0"/>
        </w:rPr>
      </w:pPr>
    </w:p>
    <w:p w14:paraId="682B88CB" w14:textId="1A885CC2" w:rsidR="00BE4757" w:rsidRPr="00BE4757" w:rsidRDefault="00BE4757" w:rsidP="00BE4757">
      <w:r>
        <w:rPr>
          <w:b/>
        </w:rPr>
        <w:t xml:space="preserve">REGN-COV2 </w:t>
      </w:r>
      <w:r w:rsidRPr="00BE4757">
        <w:rPr>
          <w:b/>
        </w:rPr>
        <w:t>Monoclonal antibodies</w:t>
      </w:r>
    </w:p>
    <w:p w14:paraId="692BB1EE" w14:textId="00C1890F" w:rsidR="00BE4757" w:rsidRPr="00BE4757" w:rsidRDefault="00BE4757" w:rsidP="00BE4757">
      <w:r w:rsidRPr="00BE4757">
        <w:t>Monoclonal antibodies</w:t>
      </w:r>
      <w:r w:rsidRPr="00BE4757">
        <w:rPr>
          <w:b/>
        </w:rPr>
        <w:t xml:space="preserve"> </w:t>
      </w:r>
      <w:r w:rsidRPr="00BE4757">
        <w:t xml:space="preserve">have been used as therapeutic agents in pregnancy over recent years, for a variety of conditions. Human monoclonal antibodies in use in pregnancy include anti-TNF agents, such as </w:t>
      </w:r>
      <w:proofErr w:type="spellStart"/>
      <w:r w:rsidRPr="00BE4757">
        <w:t>adalimumab</w:t>
      </w:r>
      <w:proofErr w:type="spellEnd"/>
      <w:r w:rsidRPr="00BE4757">
        <w:t>,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6" w:tooltip="Chambers, 2019 #1723" w:history="1">
        <w:r w:rsidR="008B728D" w:rsidRPr="00BE4757">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 </w:instrText>
        </w:r>
        <w:r w:rsidR="008B728D">
          <w:fldChar w:fldCharType="begin">
            <w:fldData xml:space="preserve">PEVuZE5vdGU+PENpdGU+PEF1dGhvcj5DaGFtYmVyczwvQXV0aG9yPjxZZWFyPjIwMTk8L1llYXI+
PFJlY051bT4xNzIzPC9SZWNOdW0+PERpc3BsYXlUZXh0PjxzdHlsZSBmYWNlPSJzdXBlcnNjcmlw
dCI+NTY8L3N0eWxlPjwvRGlzcGxheVRleHQ+PHJlY29yZD48cmVjLW51bWJlcj4xNzIzPC9yZWMt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56</w:t>
        </w:r>
        <w:r w:rsidR="008B728D" w:rsidRPr="00BE4757">
          <w:fldChar w:fldCharType="end"/>
        </w:r>
      </w:hyperlink>
      <w:r w:rsidRPr="00BE4757">
        <w:t xml:space="preserve"> This is supported by a consensus report on </w:t>
      </w:r>
      <w:proofErr w:type="spellStart"/>
      <w:r w:rsidRPr="00BE4757">
        <w:t>immunosuppressives</w:t>
      </w:r>
      <w:proofErr w:type="spellEnd"/>
      <w:r w:rsidRPr="00BE4757">
        <w:t xml:space="preserve"> and biologics during pregnancy and lactation, confirming no evidence of elevated adverse pregnancy outcomes or malformation risks.</w:t>
      </w:r>
      <w:hyperlink w:anchor="_ENREF_57" w:tooltip="Puchner, 2019 #1724" w:history="1">
        <w:r w:rsidR="008B728D" w:rsidRPr="00BE4757">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 </w:instrText>
        </w:r>
        <w:r w:rsidR="008B728D">
          <w:fldChar w:fldCharType="begin">
            <w:fldData xml:space="preserve">PEVuZE5vdGU+PENpdGU+PEF1dGhvcj5QdWNobmVyPC9BdXRob3I+PFllYXI+MjAxOTwvWWVhcj48
UmVjTnVtPjE3MjQ8L1JlY051bT48RGlzcGxheVRleHQ+PHN0eWxlIGZhY2U9InN1cGVyc2NyaXB0
Ij41Nzwvc3R5bGU+PC9EaXNwbGF5VGV4dD48cmVjb3JkPjxyZWMtbnVtYmVyPjE3MjQ8L3JlYy1u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57</w:t>
        </w:r>
        <w:r w:rsidR="008B728D"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 </w:instrText>
      </w:r>
      <w:r w:rsidR="008B728D">
        <w:fldChar w:fldCharType="begin">
          <w:fldData xml:space="preserve">PEVuZE5vdGU+PENpdGU+PEF1dGhvcj5BbGxvdGV5PC9BdXRob3I+PFllYXI+MjAyMDwvWWVhcj48
UmVjTnVtPjE3MjU8L1JlY051bT48RGlzcGxheVRleHQ+PHN0eWxlIGZhY2U9InN1cGVyc2NyaXB0
Ij41OCw1OTwvc3R5bGU+PC9EaXNwbGF5VGV4dD48cmVjb3JkPjxyZWMtbnVtYmVyPjE3MjU8L3Jl
Yy1udW1iZXI+PGZvcmVpZ24ta2V5cz48a2V5IGFwcD0iRU4iIGRiLWlkPSIydjBwMDVwdnZ3d2Rw
emV2c2Q1cHRwYXoyMHo1NXNzOXo5dnQiIHRpbWVzdGFtcD0iMTYwMTg3OTkyOSI+MTcyNTwva2V5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SjwvZnVsbC10aXRsZT48YWJici0xPkJtajwvYWJici0xPjwvcGVyaW9kaWNhbD48cGFnZXM+bTMz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</w:fldData>
        </w:fldChar>
      </w:r>
      <w:r w:rsidR="008B728D">
        <w:instrText xml:space="preserve"> ADDIN EN.CITE.DATA </w:instrText>
      </w:r>
      <w:r w:rsidR="008B728D">
        <w:fldChar w:fldCharType="end"/>
      </w:r>
      <w:r w:rsidRPr="00BE4757">
        <w:fldChar w:fldCharType="separate"/>
      </w:r>
      <w:hyperlink w:anchor="_ENREF_58" w:tooltip="Allotey, 2020 #1725" w:history="1">
        <w:r w:rsidR="008B728D" w:rsidRPr="008B728D">
          <w:rPr>
            <w:noProof/>
            <w:vertAlign w:val="superscript"/>
          </w:rPr>
          <w:t>58</w:t>
        </w:r>
      </w:hyperlink>
      <w:r w:rsidR="008B728D" w:rsidRPr="008B728D">
        <w:rPr>
          <w:noProof/>
          <w:vertAlign w:val="superscript"/>
        </w:rPr>
        <w:t>,</w:t>
      </w:r>
      <w:hyperlink w:anchor="_ENREF_59" w:tooltip="Knight, 2020 #1700" w:history="1">
        <w:r w:rsidR="008B728D" w:rsidRPr="008B728D">
          <w:rPr>
            <w:noProof/>
            <w:vertAlign w:val="superscript"/>
          </w:rPr>
          <w:t>59</w:t>
        </w:r>
      </w:hyperlink>
      <w:r w:rsidRPr="00BE4757">
        <w:fldChar w:fldCharType="end"/>
      </w:r>
      <w:r w:rsidRPr="00BE4757">
        <w:t xml:space="preserve"> All pregnant women in RECOVERY are entered into the UK Obstetric Surveillance System which follows all pregnancies to their conclusion.</w:t>
      </w:r>
      <w:hyperlink w:anchor="_ENREF_59" w:tooltip="Knight, 2020 #1700" w:history="1">
        <w:r w:rsidR="008B728D" w:rsidRPr="00BE4757">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 </w:instrText>
        </w:r>
        <w:r w:rsidR="008B728D">
          <w:fldChar w:fldCharType="begin">
            <w:fldData xml:space="preserve">PEVuZE5vdGU+PENpdGU+PEF1dGhvcj5LbmlnaHQ8L0F1dGhvcj48WWVhcj4yMDIwPC9ZZWFyPjxS
ZWNOdW0+MTcwMDwvUmVjTnVtPjxEaXNwbGF5VGV4dD48c3R5bGUgZmFjZT0ic3VwZXJzY3JpcHQi
PjU5PC9zdHlsZT48L0Rpc3BsYXlUZXh0PjxyZWNvcmQ+PHJlYy1udW1iZXI+MTcwMDwvcmVjLW51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59</w:t>
        </w:r>
        <w:r w:rsidR="008B728D"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60" w:tooltip="Knight, 2020 #1726" w:history="1">
        <w:r w:rsidR="008B728D" w:rsidRPr="00BE4757">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 </w:instrText>
        </w:r>
        <w:r w:rsidR="008B728D">
          <w:fldChar w:fldCharType="begin">
            <w:fldData xml:space="preserve">PEVuZE5vdGU+PENpdGU+PEF1dGhvcj5LbmlnaHQ8L0F1dGhvcj48WWVhcj4yMDIwPC9ZZWFyPjxS
ZWNOdW0+MTcyNjwvUmVjTnVtPjxEaXNwbGF5VGV4dD48c3R5bGUgZmFjZT0ic3VwZXJzY3JpcHQi
PjYwPC9zdHlsZT48L0Rpc3BsYXlUZXh0PjxyZWNvcmQ+PHJlYy1udW1iZXI+MTcyNjwvcmVjLW51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60</w:t>
        </w:r>
        <w:r w:rsidR="008B728D" w:rsidRPr="00BE4757">
          <w:fldChar w:fldCharType="end"/>
        </w:r>
      </w:hyperlink>
    </w:p>
    <w:p w14:paraId="4C55DDAA" w14:textId="77777777" w:rsidR="00BE4757" w:rsidRPr="00BE4757" w:rsidRDefault="00BE4757" w:rsidP="00BE4757"/>
    <w:p w14:paraId="5A4B3E84" w14:textId="77777777" w:rsidR="00086065" w:rsidRDefault="00086065" w:rsidP="00BE4757">
      <w:pPr>
        <w:rPr>
          <w:b/>
        </w:rPr>
      </w:pPr>
      <w:r>
        <w:rPr>
          <w:b/>
        </w:rPr>
        <w:t>Aspirin</w:t>
      </w:r>
    </w:p>
    <w:p w14:paraId="1525934F" w14:textId="630806FF" w:rsidR="00BE4757" w:rsidRPr="00BE4757" w:rsidRDefault="00BE4757" w:rsidP="00BE4757">
      <w:pPr>
        <w:rPr>
          <w:b/>
          <w:bCs w:val="0"/>
        </w:rPr>
      </w:pPr>
      <w:r w:rsidRPr="00BE4757">
        <w:t>Aspirin is widely used for the prevention of pre-eclampsia in pregnant women at increased risk of the disease. A recent Cochrane meta-analysis on this topic included seventy-seven trials (40,249 women) taking aspirin at doses between 60 and 150mg daily.</w:t>
      </w:r>
      <w:hyperlink w:anchor="_ENREF_61" w:tooltip="Duley, 2019 #2" w:history="1">
        <w:r w:rsidR="008B728D" w:rsidRPr="00BE4757">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 </w:instrText>
        </w:r>
        <w:r w:rsidR="008B728D">
          <w:fldChar w:fldCharType="begin">
            <w:fldData xml:space="preserve">PEVuZE5vdGU+PENpdGU+PEF1dGhvcj5EdWxleTwvQXV0aG9yPjxZZWFyPjIwMTk8L1llYXI+PFJl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61</w:t>
        </w:r>
        <w:r w:rsidR="008B728D" w:rsidRPr="00BE4757">
          <w:fldChar w:fldCharType="end"/>
        </w:r>
      </w:hyperlink>
      <w:r w:rsidRPr="00BE4757">
        <w:t xml:space="preserve"> In most trials, aspirin was started from 12 weeks’ gestation, although a more recent meta-analysis has reported eight trials (1426 women) in which aspirin was initiated in the first trimester.</w:t>
      </w:r>
      <w:hyperlink w:anchor="_ENREF_62" w:tooltip="Chaemsaithong, 2020 #3" w:history="1">
        <w:r w:rsidR="008B728D" w:rsidRPr="00BE4757">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 </w:instrText>
        </w:r>
        <w:r w:rsidR="008B728D">
          <w:fldChar w:fldCharType="begin">
            <w:fldData xml:space="preserve">PEVuZE5vdGU+PENpdGU+PEF1dGhvcj5DaGFlbXNhaXRob25nPC9BdXRob3I+PFllYXI+MjAyMDwv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62</w:t>
        </w:r>
        <w:r w:rsidR="008B728D" w:rsidRPr="00BE4757">
          <w:fldChar w:fldCharType="end"/>
        </w:r>
      </w:hyperlink>
      <w:r w:rsidRPr="00BE4757">
        <w:t xml:space="preserve"> In </w:t>
      </w:r>
      <w:r w:rsidRPr="00BE4757">
        <w:lastRenderedPageBreak/>
        <w:t>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w:t>
      </w:r>
      <w:r w:rsidRPr="00BE4757">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 </w:instrText>
      </w:r>
      <w:r w:rsidR="008B728D">
        <w:fldChar w:fldCharType="begin">
          <w:fldData xml:space="preserve">PEVuZE5vdGU+PENpdGU+PEF1dGhvcj5XZWJzdGVyPC9BdXRob3I+PFllYXI+MjAxOTwvWWVhcj48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</w:fldData>
        </w:fldChar>
      </w:r>
      <w:r w:rsidR="008B728D">
        <w:instrText xml:space="preserve"> ADDIN EN.CITE.DATA </w:instrText>
      </w:r>
      <w:r w:rsidR="008B728D">
        <w:fldChar w:fldCharType="end"/>
      </w:r>
      <w:r w:rsidRPr="00BE4757">
        <w:fldChar w:fldCharType="separate"/>
      </w:r>
      <w:hyperlink w:anchor="_ENREF_63" w:tooltip="Webster, 2019 #4" w:history="1">
        <w:r w:rsidR="008B728D" w:rsidRPr="008B728D">
          <w:rPr>
            <w:noProof/>
            <w:vertAlign w:val="superscript"/>
          </w:rPr>
          <w:t>63</w:t>
        </w:r>
      </w:hyperlink>
      <w:r w:rsidR="008B728D" w:rsidRPr="008B728D">
        <w:rPr>
          <w:noProof/>
          <w:vertAlign w:val="superscript"/>
        </w:rPr>
        <w:t>,</w:t>
      </w:r>
      <w:hyperlink w:anchor="_ENREF_64" w:tooltip=",  #5" w:history="1">
        <w:r w:rsidR="008B728D" w:rsidRPr="008B728D">
          <w:rPr>
            <w:noProof/>
            <w:vertAlign w:val="superscript"/>
          </w:rPr>
          <w:t>64</w:t>
        </w:r>
      </w:hyperlink>
      <w:r w:rsidRPr="00BE4757">
        <w:fldChar w:fldCharType="end"/>
      </w:r>
      <w:r w:rsidRPr="00BE4757">
        <w:t xml:space="preserve"> There is some ongoing uncertainty as to the optimal dose (75mg vs. 150mg) for pre-eclampsia prophylaxis, but both doses are in widespread clinical use in pregnancy in the UK for these indications and in other conditions (e.g. in pregnant women with antiphospholipid syndrome).</w:t>
      </w:r>
    </w:p>
    <w:p w14:paraId="5D90FB4A" w14:textId="77777777" w:rsidR="00BE4757" w:rsidRPr="00BE4757" w:rsidRDefault="00BE4757" w:rsidP="00BE4757">
      <w:pPr>
        <w:rPr>
          <w:b/>
          <w:bCs w:val="0"/>
        </w:rPr>
      </w:pPr>
    </w:p>
    <w:p w14:paraId="1E052B90" w14:textId="7D2CBE57" w:rsidR="00BE4757" w:rsidRPr="00BE4757" w:rsidRDefault="00BE4757" w:rsidP="00BE4757">
      <w:pPr>
        <w:rPr>
          <w:b/>
          <w:bCs w:val="0"/>
        </w:rPr>
      </w:pPr>
      <w:proofErr w:type="spellStart"/>
      <w:r w:rsidRPr="00BE4757">
        <w:rPr>
          <w:b/>
        </w:rPr>
        <w:t>Tocilizumab</w:t>
      </w:r>
      <w:proofErr w:type="spellEnd"/>
    </w:p>
    <w:p w14:paraId="4764F972" w14:textId="2B657593" w:rsidR="00BE4757" w:rsidRPr="00BE4757" w:rsidRDefault="00BE4757" w:rsidP="00BE4757">
      <w:r w:rsidRPr="00BE4757">
        <w:t xml:space="preserve">Two pharmaceutical global safety registry database studies have reported on </w:t>
      </w:r>
      <w:proofErr w:type="spellStart"/>
      <w:r w:rsidRPr="00BE4757">
        <w:t>tocilizumab</w:t>
      </w:r>
      <w:proofErr w:type="spellEnd"/>
      <w:r w:rsidRPr="00BE4757">
        <w:t xml:space="preserve"> use in pregnancy, including outcomes from 288 pregnancies </w:t>
      </w:r>
      <w:hyperlink w:anchor="_ENREF_65" w:tooltip="Hoeltzenbein, 2016 #1632" w:history="1">
        <w:r w:rsidR="008B728D" w:rsidRPr="00BE4757">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 </w:instrText>
        </w:r>
        <w:r w:rsidR="008B728D">
          <w:fldChar w:fldCharType="begin">
            <w:fldData xml:space="preserve">PEVuZE5vdGU+PENpdGU+PEF1dGhvcj5Ib2VsdHplbmJlaW48L0F1dGhvcj48WWVhcj4yMDE2PC9Z
ZWFyPjxSZWNOdW0+MTYzMjwvUmVjTnVtPjxEaXNwbGF5VGV4dD48c3R5bGUgZmFjZT0ic3VwZXJz
Y3JpcHQiPjY1PC9zdHlsZT48L0Rpc3BsYXlUZXh0PjxyZWNvcmQ+PHJlYy1udW1iZXI+MTYzMjwv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65</w:t>
        </w:r>
        <w:r w:rsidR="008B728D" w:rsidRPr="00BE4757">
          <w:fldChar w:fldCharType="end"/>
        </w:r>
      </w:hyperlink>
      <w:r w:rsidRPr="00BE4757">
        <w:t xml:space="preserve">  and 61 pregnancies,</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typically for rheumatoid or other </w:t>
      </w:r>
      <w:proofErr w:type="spellStart"/>
      <w:r w:rsidRPr="00BE4757">
        <w:t>arthritides</w:t>
      </w:r>
      <w:proofErr w:type="spellEnd"/>
      <w:r w:rsidRPr="00BE4757">
        <w:t>, and with the majority having received the drug in the first trimester. These data suggest that the rates of congenital abnormality, spontaneous pregnancy loss and other adverse outcomes were not higher than in the general population.</w:t>
      </w:r>
      <w:hyperlink w:anchor="_ENREF_66" w:tooltip="Nakajima, 2016 #1629" w:history="1">
        <w:r w:rsidR="008B728D" w:rsidRPr="00BE4757">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 </w:instrText>
        </w:r>
        <w:r w:rsidR="008B728D">
          <w:fldChar w:fldCharType="begin">
            <w:fldData xml:space="preserve">PEVuZE5vdGU+PENpdGU+PEF1dGhvcj5OYWthamltYTwvQXV0aG9yPjxZZWFyPjIwMTY8L1llYXI+
PFJlY051bT4xNjI5PC9SZWNOdW0+PERpc3BsYXlUZXh0PjxzdHlsZSBmYWNlPSJzdXBlcnNjcmlw
dCI+NjY8L3N0eWxlPjwvRGlzcGxheVRleHQ+PHJlY29yZD48cmVjLW51bWJlcj4xNjI5PC9yZWMt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66</w:t>
        </w:r>
        <w:r w:rsidR="008B728D" w:rsidRPr="00BE4757">
          <w:fldChar w:fldCharType="end"/>
        </w:r>
      </w:hyperlink>
      <w:r w:rsidRPr="00BE4757">
        <w:t xml:space="preserve"> Small studies have shown that </w:t>
      </w:r>
      <w:proofErr w:type="spellStart"/>
      <w:r w:rsidRPr="00BE4757">
        <w:t>tocilizumab</w:t>
      </w:r>
      <w:proofErr w:type="spellEnd"/>
      <w:r w:rsidRPr="00BE4757">
        <w:t xml:space="preserve"> is transferred to the </w:t>
      </w:r>
      <w:proofErr w:type="spellStart"/>
      <w:r w:rsidRPr="00BE4757">
        <w:t>fetus</w:t>
      </w:r>
      <w:proofErr w:type="spellEnd"/>
      <w:r w:rsidRPr="00BE4757">
        <w:t xml:space="preserve"> with serum concentrations approximately 7-fold lower than those observed in maternal serum at the time of birth.</w:t>
      </w:r>
      <w:hyperlink w:anchor="_ENREF_67" w:tooltip="Saito, 2019 #1630" w:history="1">
        <w:r w:rsidR="008B728D" w:rsidRPr="00BE4757">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 </w:instrText>
        </w:r>
        <w:r w:rsidR="008B728D">
          <w:fldChar w:fldCharType="begin">
            <w:fldData xml:space="preserve">PEVuZE5vdGU+PENpdGU+PEF1dGhvcj5TYWl0bzwvQXV0aG9yPjxZZWFyPjIwMTk8L1llYXI+PFJl
Y051bT4xNjMwPC9SZWNOdW0+PERpc3BsYXlUZXh0PjxzdHlsZSBmYWNlPSJzdXBlcnNjcmlwdCI+
Njc8L3N0eWxlPjwvRGlzcGxheVRleHQ+PHJlY29yZD48cmVjLW51bWJlcj4xNjMwPC9yZWMtbnVt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67</w:t>
        </w:r>
        <w:r w:rsidR="008B728D" w:rsidRPr="00BE4757">
          <w:fldChar w:fldCharType="end"/>
        </w:r>
      </w:hyperlink>
      <w:r w:rsidRPr="00BE4757">
        <w:t xml:space="preserve"> Very low concentrations of </w:t>
      </w:r>
      <w:proofErr w:type="spellStart"/>
      <w:r w:rsidRPr="00BE4757">
        <w:t>tocilizumab</w:t>
      </w:r>
      <w:proofErr w:type="spellEnd"/>
      <w:r w:rsidRPr="00BE4757">
        <w:t xml:space="preserve">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 </w:instrText>
      </w:r>
      <w:r w:rsidR="008B728D">
        <w:fldChar w:fldCharType="begin">
          <w:fldData xml:space="preserve">PEVuZE5vdGU+PENpdGU+PEF1dGhvcj5TYWl0bzwvQXV0aG9yPjxZZWFyPjIwMTg8L1llYXI+PFJl
Y051bT4xNjMxPC9SZWNOdW0+PERpc3BsYXlUZXh0PjxzdHlsZSBmYWNlPSJzdXBlcnNjcmlwdCI+
NjcsNjg8L3N0eWxlPjwvRGlzcGxheVRleHQ+PHJlY29yZD48cmVjLW51bWJlcj4xNjMxPC9yZWMt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8B728D">
        <w:instrText xml:space="preserve"> ADDIN EN.CITE.DATA </w:instrText>
      </w:r>
      <w:r w:rsidR="008B728D">
        <w:fldChar w:fldCharType="end"/>
      </w:r>
      <w:r w:rsidRPr="00BE4757">
        <w:fldChar w:fldCharType="separate"/>
      </w:r>
      <w:hyperlink w:anchor="_ENREF_67" w:tooltip="Saito, 2019 #1630" w:history="1">
        <w:r w:rsidR="008B728D" w:rsidRPr="008B728D">
          <w:rPr>
            <w:noProof/>
            <w:vertAlign w:val="superscript"/>
          </w:rPr>
          <w:t>67</w:t>
        </w:r>
      </w:hyperlink>
      <w:r w:rsidR="008B728D" w:rsidRPr="008B728D">
        <w:rPr>
          <w:noProof/>
          <w:vertAlign w:val="superscript"/>
        </w:rPr>
        <w:t>,</w:t>
      </w:r>
      <w:hyperlink w:anchor="_ENREF_68" w:tooltip="Saito, 2018 #1631" w:history="1">
        <w:r w:rsidR="008B728D" w:rsidRPr="008B728D">
          <w:rPr>
            <w:noProof/>
            <w:vertAlign w:val="superscript"/>
          </w:rPr>
          <w:t>68</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9" w:tooltip="Flint, 2016 #1633" w:history="1">
        <w:r w:rsidR="008B728D" w:rsidRPr="00BE4757">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 </w:instrText>
        </w:r>
        <w:r w:rsidR="008B728D">
          <w:fldChar w:fldCharType="begin">
            <w:fldData xml:space="preserve">PEVuZE5vdGU+PENpdGU+PEF1dGhvcj5GbGludDwvQXV0aG9yPjxZZWFyPjIwMTY8L1llYXI+PFJl
Y051bT4xNjMzPC9SZWNOdW0+PERpc3BsYXlUZXh0PjxzdHlsZSBmYWNlPSJzdXBlcnNjcmlwdCI+
Njk8L3N0eWxlPjwvRGlzcGxheVRleHQ+PHJlY29yZD48cmVjLW51bWJlcj4xNjMzPC9yZWMtbnVt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8B728D">
          <w:instrText xml:space="preserve"> ADDIN EN.CITE.DATA </w:instrText>
        </w:r>
        <w:r w:rsidR="008B728D">
          <w:fldChar w:fldCharType="end"/>
        </w:r>
        <w:r w:rsidR="008B728D" w:rsidRPr="00BE4757">
          <w:fldChar w:fldCharType="separate"/>
        </w:r>
        <w:r w:rsidR="008B728D" w:rsidRPr="008B728D">
          <w:rPr>
            <w:noProof/>
            <w:vertAlign w:val="superscript"/>
          </w:rPr>
          <w:t>69</w:t>
        </w:r>
        <w:r w:rsidR="008B728D" w:rsidRPr="00BE4757">
          <w:fldChar w:fldCharType="end"/>
        </w:r>
      </w:hyperlink>
    </w:p>
    <w:p w14:paraId="199F41F7" w14:textId="57F306CD" w:rsidR="000D70CC" w:rsidRDefault="000D70CC" w:rsidP="000D70CC">
      <w:r>
        <w:br w:type="page"/>
      </w:r>
    </w:p>
    <w:p w14:paraId="2A2D3333" w14:textId="00369E81" w:rsidR="004B65DD" w:rsidRPr="00734153" w:rsidRDefault="004B65DD" w:rsidP="001B27CF">
      <w:pPr>
        <w:pStyle w:val="Heading2"/>
      </w:pPr>
      <w:bookmarkStart w:id="529" w:name="_Toc55114287"/>
      <w:r w:rsidRPr="00734153">
        <w:lastRenderedPageBreak/>
        <w:t xml:space="preserve">Appendix </w:t>
      </w:r>
      <w:r w:rsidR="000D70CC">
        <w:t>5</w:t>
      </w:r>
      <w:r w:rsidRPr="00734153">
        <w:t xml:space="preserve">: </w:t>
      </w:r>
      <w:proofErr w:type="spellStart"/>
      <w:r w:rsidRPr="00734153">
        <w:t>Organisational</w:t>
      </w:r>
      <w:proofErr w:type="spellEnd"/>
      <w:r w:rsidRPr="00734153">
        <w:t xml:space="preserve"> Structure and Responsibilities</w:t>
      </w:r>
      <w:bookmarkEnd w:id="509"/>
      <w:bookmarkEnd w:id="510"/>
      <w:bookmarkEnd w:id="511"/>
      <w:bookmarkEnd w:id="525"/>
      <w:bookmarkEnd w:id="526"/>
      <w:bookmarkEnd w:id="528"/>
      <w:bookmarkEnd w:id="529"/>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1832B028"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683BCA">
        <w:t>8.6</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E105FD">
      <w:pPr>
        <w:pStyle w:val="ListParagraph"/>
        <w:numPr>
          <w:ilvl w:val="0"/>
          <w:numId w:val="31"/>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E105FD">
      <w:pPr>
        <w:pStyle w:val="ListParagraph"/>
        <w:numPr>
          <w:ilvl w:val="0"/>
          <w:numId w:val="31"/>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E105FD">
      <w:pPr>
        <w:pStyle w:val="ListParagraph"/>
        <w:numPr>
          <w:ilvl w:val="0"/>
          <w:numId w:val="31"/>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proofErr w:type="spellStart"/>
      <w:r w:rsidR="00941714" w:rsidRPr="00734153">
        <w:t>substudy</w:t>
      </w:r>
      <w:proofErr w:type="spellEnd"/>
      <w:r w:rsidR="00941714" w:rsidRPr="00734153">
        <w:t xml:space="preserve"> proposals;</w:t>
      </w:r>
      <w:r w:rsidR="00265C27">
        <w:t xml:space="preserve"> </w:t>
      </w:r>
    </w:p>
    <w:p w14:paraId="199A234D" w14:textId="7818E0E0" w:rsidR="00FF72FD" w:rsidRDefault="00FF72FD" w:rsidP="00E105FD">
      <w:pPr>
        <w:pStyle w:val="ListParagraph"/>
        <w:numPr>
          <w:ilvl w:val="0"/>
          <w:numId w:val="31"/>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754D3DE2"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683BCA">
        <w:t>8.6</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E105FD">
      <w:pPr>
        <w:pStyle w:val="ListParagraph"/>
        <w:numPr>
          <w:ilvl w:val="0"/>
          <w:numId w:val="32"/>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E105FD">
      <w:pPr>
        <w:pStyle w:val="ListParagraph"/>
        <w:numPr>
          <w:ilvl w:val="0"/>
          <w:numId w:val="32"/>
        </w:numPr>
        <w:tabs>
          <w:tab w:val="clear" w:pos="720"/>
          <w:tab w:val="num" w:pos="851"/>
        </w:tabs>
        <w:ind w:left="851" w:hanging="425"/>
      </w:pPr>
      <w:r w:rsidRPr="00734153">
        <w:t xml:space="preserve">Review of study publications and </w:t>
      </w:r>
      <w:proofErr w:type="spellStart"/>
      <w:r w:rsidRPr="00734153">
        <w:t>substudy</w:t>
      </w:r>
      <w:proofErr w:type="spellEnd"/>
      <w:r w:rsidRPr="00734153">
        <w:t xml:space="preserve"> proposals;</w:t>
      </w:r>
    </w:p>
    <w:p w14:paraId="7AE1F9F8" w14:textId="77777777" w:rsidR="00C4388A" w:rsidRDefault="00C4388A" w:rsidP="00E105FD">
      <w:pPr>
        <w:pStyle w:val="ListParagraph"/>
        <w:numPr>
          <w:ilvl w:val="0"/>
          <w:numId w:val="32"/>
        </w:numPr>
        <w:tabs>
          <w:tab w:val="clear" w:pos="720"/>
          <w:tab w:val="num" w:pos="851"/>
        </w:tabs>
        <w:ind w:left="851" w:hanging="425"/>
      </w:pPr>
      <w:r>
        <w:t>Considering potential new therapies to be included in South East Asia;</w:t>
      </w:r>
    </w:p>
    <w:p w14:paraId="7348C956" w14:textId="71901463" w:rsidR="00DD3BD1" w:rsidRPr="00734153" w:rsidRDefault="00C4388A" w:rsidP="00E105FD">
      <w:pPr>
        <w:pStyle w:val="ListParagraph"/>
        <w:numPr>
          <w:ilvl w:val="0"/>
          <w:numId w:val="32"/>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E105FD">
      <w:pPr>
        <w:pStyle w:val="ListParagraph"/>
        <w:numPr>
          <w:ilvl w:val="0"/>
          <w:numId w:val="32"/>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Reviewing </w:t>
      </w:r>
      <w:proofErr w:type="spellStart"/>
      <w:r w:rsidRPr="00734153">
        <w:t>unblinded</w:t>
      </w:r>
      <w:proofErr w:type="spellEnd"/>
      <w:r w:rsidRPr="00734153">
        <w:t xml:space="preserve">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E105FD">
      <w:pPr>
        <w:pStyle w:val="ListParagraph"/>
        <w:numPr>
          <w:ilvl w:val="0"/>
          <w:numId w:val="36"/>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E105FD">
      <w:pPr>
        <w:pStyle w:val="ListParagraph"/>
        <w:numPr>
          <w:ilvl w:val="0"/>
          <w:numId w:val="33"/>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E105FD">
      <w:pPr>
        <w:pStyle w:val="ListParagraph"/>
        <w:numPr>
          <w:ilvl w:val="0"/>
          <w:numId w:val="33"/>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E105FD">
      <w:pPr>
        <w:pStyle w:val="ListParagraph"/>
        <w:numPr>
          <w:ilvl w:val="0"/>
          <w:numId w:val="33"/>
        </w:numPr>
        <w:tabs>
          <w:tab w:val="clear" w:pos="720"/>
          <w:tab w:val="num" w:pos="851"/>
        </w:tabs>
        <w:ind w:left="851" w:hanging="425"/>
      </w:pPr>
      <w:r>
        <w:t>Development of Standard Operating Procedures and computer systems</w:t>
      </w:r>
    </w:p>
    <w:p w14:paraId="7EAA6154" w14:textId="77777777" w:rsidR="002B07B0" w:rsidRPr="00734153" w:rsidRDefault="002B07B0" w:rsidP="00E105FD">
      <w:pPr>
        <w:pStyle w:val="ListParagraph"/>
        <w:numPr>
          <w:ilvl w:val="0"/>
          <w:numId w:val="33"/>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E105FD">
      <w:pPr>
        <w:pStyle w:val="ListParagraph"/>
        <w:numPr>
          <w:ilvl w:val="0"/>
          <w:numId w:val="33"/>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E105FD">
      <w:pPr>
        <w:pStyle w:val="ListParagraph"/>
        <w:numPr>
          <w:ilvl w:val="0"/>
          <w:numId w:val="33"/>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E105FD">
      <w:pPr>
        <w:pStyle w:val="ListParagraph"/>
        <w:numPr>
          <w:ilvl w:val="0"/>
          <w:numId w:val="33"/>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E105FD">
      <w:pPr>
        <w:pStyle w:val="ListParagraph"/>
        <w:numPr>
          <w:ilvl w:val="0"/>
          <w:numId w:val="29"/>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E105FD">
      <w:pPr>
        <w:pStyle w:val="ListParagraph"/>
        <w:numPr>
          <w:ilvl w:val="0"/>
          <w:numId w:val="29"/>
        </w:numPr>
        <w:ind w:left="851" w:hanging="425"/>
      </w:pPr>
      <w:r w:rsidRPr="00734153">
        <w:t xml:space="preserve">Provision of study materials to </w:t>
      </w:r>
      <w:r>
        <w:t>LCCs</w:t>
      </w:r>
      <w:r w:rsidRPr="00734153">
        <w:t xml:space="preserve">; </w:t>
      </w:r>
    </w:p>
    <w:p w14:paraId="6372A44F" w14:textId="77777777" w:rsidR="00602571" w:rsidRDefault="00602571" w:rsidP="00E105FD">
      <w:pPr>
        <w:pStyle w:val="ListParagraph"/>
        <w:numPr>
          <w:ilvl w:val="0"/>
          <w:numId w:val="29"/>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0F249B6B" w14:textId="77777777" w:rsidR="003B42B3" w:rsidRDefault="003B42B3">
      <w:pPr>
        <w:autoSpaceDE/>
        <w:autoSpaceDN/>
        <w:adjustRightInd/>
        <w:contextualSpacing w:val="0"/>
        <w:jc w:val="left"/>
      </w:pPr>
      <w:r>
        <w:br w:type="page"/>
      </w:r>
    </w:p>
    <w:p w14:paraId="3103C4E6" w14:textId="0A6AFF70" w:rsidR="006246F1" w:rsidRPr="00734153" w:rsidRDefault="00A95509" w:rsidP="00F123A0">
      <w:r>
        <w:lastRenderedPageBreak/>
        <w:fldChar w:fldCharType="begin"/>
      </w:r>
      <w:r>
        <w:instrText xml:space="preserve"> ADDIN EN.SECTION.REFLIST </w:instrText>
      </w:r>
      <w:r>
        <w:fldChar w:fldCharType="end"/>
      </w:r>
    </w:p>
    <w:p w14:paraId="78A58158" w14:textId="77777777" w:rsidR="004B65DD" w:rsidRPr="00734153" w:rsidRDefault="00123202" w:rsidP="001B27CF">
      <w:pPr>
        <w:pStyle w:val="Heading2"/>
      </w:pPr>
      <w:bookmarkStart w:id="530" w:name="_Toc266112760"/>
      <w:bookmarkStart w:id="531" w:name="_Toc267579323"/>
      <w:bookmarkStart w:id="532" w:name="_Toc268860992"/>
      <w:bookmarkStart w:id="533" w:name="_Toc246777111"/>
      <w:bookmarkStart w:id="534" w:name="_Ref489424306"/>
      <w:bookmarkStart w:id="535" w:name="_Ref34926130"/>
      <w:bookmarkStart w:id="536" w:name="_Toc38099282"/>
      <w:bookmarkStart w:id="537" w:name="_Toc44674879"/>
      <w:bookmarkStart w:id="538" w:name="_Toc55114288"/>
      <w:bookmarkEnd w:id="530"/>
      <w:bookmarkEnd w:id="531"/>
      <w:bookmarkEnd w:id="532"/>
      <w:r>
        <w:t xml:space="preserve">Appendix </w:t>
      </w:r>
      <w:r w:rsidR="00DB6908">
        <w:t>5</w:t>
      </w:r>
      <w:r w:rsidR="004B65DD" w:rsidRPr="00734153">
        <w:t xml:space="preserve">: </w:t>
      </w:r>
      <w:bookmarkEnd w:id="533"/>
      <w:bookmarkEnd w:id="534"/>
      <w:proofErr w:type="spellStart"/>
      <w:r w:rsidR="00213C58">
        <w:t>Organisational</w:t>
      </w:r>
      <w:proofErr w:type="spellEnd"/>
      <w:r w:rsidR="00213C58">
        <w:t xml:space="preserve"> Details</w:t>
      </w:r>
      <w:bookmarkEnd w:id="535"/>
      <w:bookmarkEnd w:id="536"/>
      <w:bookmarkEnd w:id="537"/>
      <w:bookmarkEnd w:id="538"/>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 xml:space="preserve">Peter </w:t>
            </w:r>
            <w:proofErr w:type="spellStart"/>
            <w:r w:rsidRPr="001001E5">
              <w:rPr>
                <w:sz w:val="20"/>
                <w:lang w:val="fr-FR"/>
              </w:rPr>
              <w:t>Horby</w:t>
            </w:r>
            <w:proofErr w:type="spellEnd"/>
          </w:p>
          <w:p w14:paraId="65343298" w14:textId="77777777" w:rsidR="009A510F" w:rsidRPr="001001E5" w:rsidRDefault="009A510F" w:rsidP="00F123A0">
            <w:pPr>
              <w:rPr>
                <w:sz w:val="20"/>
                <w:lang w:val="fr-FR"/>
              </w:rPr>
            </w:pPr>
            <w:r w:rsidRPr="001001E5">
              <w:rPr>
                <w:sz w:val="20"/>
                <w:lang w:val="fr-FR"/>
              </w:rPr>
              <w:t xml:space="preserve">Martin </w:t>
            </w:r>
            <w:proofErr w:type="spellStart"/>
            <w:r w:rsidRPr="001001E5">
              <w:rPr>
                <w:sz w:val="20"/>
                <w:lang w:val="fr-FR"/>
              </w:rPr>
              <w:t>Landray</w:t>
            </w:r>
            <w:proofErr w:type="spellEnd"/>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w:t>
            </w:r>
            <w:proofErr w:type="spellStart"/>
            <w:r w:rsidR="000E17A4">
              <w:rPr>
                <w:sz w:val="20"/>
                <w:lang w:val="fr-FR"/>
              </w:rPr>
              <w:t>Buch</w:t>
            </w:r>
            <w:proofErr w:type="spellEnd"/>
            <w:r w:rsidR="000E17A4">
              <w:rPr>
                <w:sz w:val="20"/>
                <w:lang w:val="fr-FR"/>
              </w:rPr>
              <w:t xml:space="preserve">,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proofErr w:type="spellStart"/>
            <w:r w:rsidRPr="001001E5">
              <w:rPr>
                <w:sz w:val="20"/>
                <w:lang w:val="fr-FR"/>
              </w:rPr>
              <w:t>Jeffery</w:t>
            </w:r>
            <w:proofErr w:type="spellEnd"/>
            <w:r w:rsidRPr="001001E5">
              <w:rPr>
                <w:sz w:val="20"/>
                <w:lang w:val="fr-FR"/>
              </w:rPr>
              <w:t xml:space="preserve">,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 xml:space="preserve">Wei </w:t>
            </w:r>
            <w:proofErr w:type="spellStart"/>
            <w:r w:rsidR="00F431AF" w:rsidRPr="001001E5">
              <w:rPr>
                <w:sz w:val="20"/>
                <w:lang w:val="fr-FR"/>
              </w:rPr>
              <w:t>Shen</w:t>
            </w:r>
            <w:proofErr w:type="spellEnd"/>
            <w:r w:rsidR="00F431AF" w:rsidRPr="001001E5">
              <w:rPr>
                <w:sz w:val="20"/>
                <w:lang w:val="fr-FR"/>
              </w:rPr>
              <w:t xml:space="preserve"> Lim</w:t>
            </w:r>
            <w:r w:rsidR="00EB461B" w:rsidRPr="001001E5">
              <w:rPr>
                <w:sz w:val="20"/>
                <w:lang w:val="fr-FR"/>
              </w:rPr>
              <w:t xml:space="preserve">, </w:t>
            </w:r>
            <w:r w:rsidR="005F61D0">
              <w:rPr>
                <w:sz w:val="20"/>
                <w:lang w:val="fr-FR"/>
              </w:rPr>
              <w:t xml:space="preserve">Marion </w:t>
            </w:r>
            <w:proofErr w:type="spellStart"/>
            <w:r w:rsidR="005F61D0">
              <w:rPr>
                <w:sz w:val="20"/>
                <w:lang w:val="fr-FR"/>
              </w:rPr>
              <w:t>Mafham</w:t>
            </w:r>
            <w:proofErr w:type="spellEnd"/>
            <w:r w:rsidR="005F61D0">
              <w:rPr>
                <w:sz w:val="20"/>
                <w:lang w:val="fr-FR"/>
              </w:rPr>
              <w:t>,</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w:t>
            </w:r>
            <w:proofErr w:type="spellStart"/>
            <w:r w:rsidR="00E105FD">
              <w:rPr>
                <w:sz w:val="20"/>
                <w:lang w:val="fr-FR"/>
              </w:rPr>
              <w:t>Mumford</w:t>
            </w:r>
            <w:proofErr w:type="spellEnd"/>
            <w:r w:rsidR="00E105FD">
              <w:rPr>
                <w:sz w:val="20"/>
                <w:lang w:val="fr-FR"/>
              </w:rPr>
              <w:t xml:space="preserve">, </w:t>
            </w:r>
            <w:r w:rsidR="00C752CE" w:rsidRPr="001001E5">
              <w:rPr>
                <w:sz w:val="20"/>
                <w:lang w:val="fr-FR"/>
              </w:rPr>
              <w:t>Kathy </w:t>
            </w:r>
            <w:proofErr w:type="spellStart"/>
            <w:r w:rsidR="00EB461B" w:rsidRPr="001001E5">
              <w:rPr>
                <w:sz w:val="20"/>
                <w:lang w:val="fr-FR"/>
              </w:rPr>
              <w:t>Rowan</w:t>
            </w:r>
            <w:proofErr w:type="spellEnd"/>
            <w:r w:rsidR="005D3229">
              <w:rPr>
                <w:sz w:val="20"/>
                <w:lang w:val="fr-FR"/>
              </w:rPr>
              <w:t xml:space="preserve">, Guy </w:t>
            </w:r>
            <w:proofErr w:type="spellStart"/>
            <w:r w:rsidR="005D3229">
              <w:rPr>
                <w:sz w:val="20"/>
                <w:lang w:val="fr-FR"/>
              </w:rPr>
              <w:t>Thwaites</w:t>
            </w:r>
            <w:proofErr w:type="spellEnd"/>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67BF78E" w:rsidR="00265C27" w:rsidRPr="00C752CE" w:rsidRDefault="00DD3BD1" w:rsidP="00265C27">
      <w:pPr>
        <w:rPr>
          <w:b/>
        </w:rPr>
      </w:pPr>
      <w:r>
        <w:rPr>
          <w:b/>
        </w:rPr>
        <w:t>South E</w:t>
      </w:r>
      <w:r w:rsidR="00A6778A">
        <w:rPr>
          <w:b/>
        </w:rPr>
        <w:t>ast Asia</w:t>
      </w:r>
      <w:r>
        <w:rPr>
          <w:b/>
        </w:rPr>
        <w:t xml:space="preserve"> </w:t>
      </w:r>
      <w:r w:rsidR="00265C27" w:rsidRPr="00C752CE">
        <w:rPr>
          <w:b/>
        </w:rPr>
        <w:t>Steering Committee</w:t>
      </w:r>
      <w:r w:rsidR="00A6778A">
        <w:rPr>
          <w:b/>
        </w:rPr>
        <w:t xml:space="preserve"> (Members TBD)</w:t>
      </w:r>
    </w:p>
    <w:p w14:paraId="1327176E" w14:textId="77777777" w:rsidR="00265C27" w:rsidRDefault="00265C27" w:rsidP="00F123A0"/>
    <w:p w14:paraId="2A5809E1" w14:textId="617A728F" w:rsidR="00023F16" w:rsidRDefault="00023F16" w:rsidP="00AB6C8E">
      <w:pPr>
        <w:rPr>
          <w:sz w:val="20"/>
        </w:rPr>
      </w:pPr>
      <w:r>
        <w:rPr>
          <w:sz w:val="20"/>
        </w:rPr>
        <w:t>Regional Lead Investigators</w:t>
      </w:r>
      <w:r>
        <w:rPr>
          <w:sz w:val="20"/>
        </w:rPr>
        <w:tab/>
      </w:r>
      <w:r>
        <w:rPr>
          <w:sz w:val="20"/>
        </w:rPr>
        <w:tab/>
        <w:t xml:space="preserve">Guy </w:t>
      </w:r>
      <w:proofErr w:type="spellStart"/>
      <w:r>
        <w:rPr>
          <w:sz w:val="20"/>
        </w:rPr>
        <w:t>Thwaites</w:t>
      </w:r>
      <w:proofErr w:type="spellEnd"/>
      <w:r>
        <w:rPr>
          <w:sz w:val="20"/>
        </w:rPr>
        <w:t>, Jeremy Day</w:t>
      </w:r>
    </w:p>
    <w:p w14:paraId="3C8669A4" w14:textId="63983784" w:rsidR="00AB6C8E" w:rsidRPr="003E01A7" w:rsidRDefault="00AB6C8E" w:rsidP="00AB6C8E">
      <w:pPr>
        <w:rPr>
          <w:sz w:val="20"/>
        </w:rPr>
      </w:pPr>
      <w:r w:rsidRPr="003E01A7">
        <w:rPr>
          <w:sz w:val="20"/>
        </w:rPr>
        <w:t xml:space="preserve">Country Lead </w:t>
      </w:r>
      <w:r w:rsidR="00023F16">
        <w:rPr>
          <w:sz w:val="20"/>
        </w:rPr>
        <w:t>I</w:t>
      </w:r>
      <w:r w:rsidRPr="003E01A7">
        <w:rPr>
          <w:sz w:val="20"/>
        </w:rPr>
        <w:t>nvestigator</w:t>
      </w:r>
      <w:r w:rsidR="00023F16">
        <w:rPr>
          <w:sz w:val="20"/>
        </w:rPr>
        <w:t>s</w:t>
      </w:r>
      <w:r w:rsidRPr="003E01A7">
        <w:rPr>
          <w:sz w:val="20"/>
        </w:rPr>
        <w:t>:</w:t>
      </w:r>
      <w:r w:rsidR="00023F16">
        <w:rPr>
          <w:sz w:val="20"/>
        </w:rPr>
        <w:tab/>
      </w:r>
      <w:r w:rsidR="00023F16">
        <w:rPr>
          <w:sz w:val="20"/>
        </w:rPr>
        <w:tab/>
        <w:t>TBD (Nepal), TBD (</w:t>
      </w:r>
      <w:proofErr w:type="spellStart"/>
      <w:r w:rsidR="00023F16">
        <w:rPr>
          <w:sz w:val="20"/>
        </w:rPr>
        <w:t>VietNam</w:t>
      </w:r>
      <w:proofErr w:type="spellEnd"/>
      <w:r w:rsidR="00023F16">
        <w:rPr>
          <w:sz w:val="20"/>
        </w:rPr>
        <w:t>), TBD (Indonesia)</w:t>
      </w:r>
    </w:p>
    <w:p w14:paraId="1C027ACA" w14:textId="00495881" w:rsidR="00AB6C8E" w:rsidRPr="003E01A7" w:rsidRDefault="00AB6C8E" w:rsidP="00AB6C8E">
      <w:pPr>
        <w:rPr>
          <w:sz w:val="20"/>
        </w:rPr>
      </w:pPr>
      <w:r w:rsidRPr="003E01A7">
        <w:rPr>
          <w:sz w:val="20"/>
        </w:rPr>
        <w:t xml:space="preserve">MOH or local </w:t>
      </w:r>
      <w:r w:rsidR="00DF1DF6" w:rsidRPr="003E01A7">
        <w:rPr>
          <w:sz w:val="20"/>
        </w:rPr>
        <w:t>country representatives</w:t>
      </w:r>
      <w:r w:rsidR="00041394" w:rsidRPr="003E01A7">
        <w:rPr>
          <w:sz w:val="20"/>
        </w:rPr>
        <w:t>:</w:t>
      </w:r>
      <w:r w:rsidR="00023F16">
        <w:rPr>
          <w:sz w:val="20"/>
        </w:rPr>
        <w:tab/>
        <w:t>TBD (Nepal), TBD (</w:t>
      </w:r>
      <w:proofErr w:type="spellStart"/>
      <w:r w:rsidR="00023F16">
        <w:rPr>
          <w:sz w:val="20"/>
        </w:rPr>
        <w:t>VietNam</w:t>
      </w:r>
      <w:proofErr w:type="spellEnd"/>
      <w:r w:rsidR="00023F16">
        <w:rPr>
          <w:sz w:val="20"/>
        </w:rPr>
        <w:t>), TBD (Indonesia)</w:t>
      </w:r>
    </w:p>
    <w:p w14:paraId="1FEB9942" w14:textId="3F41325B" w:rsidR="00AB6C8E" w:rsidRPr="003E01A7" w:rsidRDefault="00023F16" w:rsidP="00AB6C8E">
      <w:pPr>
        <w:rPr>
          <w:sz w:val="20"/>
        </w:rPr>
      </w:pPr>
      <w:r>
        <w:rPr>
          <w:sz w:val="20"/>
        </w:rPr>
        <w:t>I</w:t>
      </w:r>
      <w:r w:rsidR="00AB6C8E" w:rsidRPr="003E01A7">
        <w:rPr>
          <w:sz w:val="20"/>
        </w:rPr>
        <w:t>ndependent members</w:t>
      </w:r>
      <w:r w:rsidR="00041394" w:rsidRPr="003E01A7">
        <w:rPr>
          <w:sz w:val="20"/>
        </w:rPr>
        <w:t>:</w:t>
      </w:r>
      <w:r>
        <w:rPr>
          <w:sz w:val="20"/>
        </w:rPr>
        <w:tab/>
      </w:r>
      <w:r>
        <w:rPr>
          <w:sz w:val="20"/>
        </w:rPr>
        <w:tab/>
      </w:r>
      <w:r>
        <w:rPr>
          <w:sz w:val="20"/>
        </w:rPr>
        <w:tab/>
        <w:t>TBD (3 members)</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 xml:space="preserve">Peter </w:t>
            </w:r>
            <w:proofErr w:type="spellStart"/>
            <w:r w:rsidRPr="001001E5">
              <w:rPr>
                <w:sz w:val="20"/>
              </w:rPr>
              <w:t>Sandercock</w:t>
            </w:r>
            <w:proofErr w:type="spellEnd"/>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 xml:space="preserve">Janet </w:t>
            </w:r>
            <w:proofErr w:type="spellStart"/>
            <w:r w:rsidRPr="00192DA9">
              <w:rPr>
                <w:sz w:val="20"/>
                <w:lang w:val="fr-FR"/>
              </w:rPr>
              <w:t>Darbyshire</w:t>
            </w:r>
            <w:proofErr w:type="spellEnd"/>
            <w:r w:rsidRPr="00192DA9">
              <w:rPr>
                <w:sz w:val="20"/>
                <w:lang w:val="fr-FR"/>
              </w:rPr>
              <w:t xml:space="preserve">, David </w:t>
            </w:r>
            <w:proofErr w:type="spellStart"/>
            <w:r w:rsidRPr="00192DA9">
              <w:rPr>
                <w:sz w:val="20"/>
                <w:lang w:val="fr-FR"/>
              </w:rPr>
              <w:t>DeMets</w:t>
            </w:r>
            <w:proofErr w:type="spellEnd"/>
            <w:r w:rsidRPr="00192DA9">
              <w:rPr>
                <w:sz w:val="20"/>
                <w:lang w:val="fr-FR"/>
              </w:rPr>
              <w:t>, Robert Fowler,</w:t>
            </w:r>
          </w:p>
          <w:p w14:paraId="2D6FD353" w14:textId="77777777" w:rsidR="00A73E0A" w:rsidRPr="001001E5" w:rsidRDefault="009A510F" w:rsidP="00F123A0">
            <w:pPr>
              <w:rPr>
                <w:sz w:val="20"/>
              </w:rPr>
            </w:pPr>
            <w:r w:rsidRPr="001001E5">
              <w:rPr>
                <w:sz w:val="20"/>
              </w:rPr>
              <w:t xml:space="preserve">David </w:t>
            </w:r>
            <w:proofErr w:type="spellStart"/>
            <w:r w:rsidR="00973864">
              <w:rPr>
                <w:sz w:val="20"/>
              </w:rPr>
              <w:t>L</w:t>
            </w:r>
            <w:r w:rsidRPr="001001E5">
              <w:rPr>
                <w:sz w:val="20"/>
              </w:rPr>
              <w:t>alloo</w:t>
            </w:r>
            <w:proofErr w:type="spellEnd"/>
            <w:r w:rsidRPr="001001E5">
              <w:rPr>
                <w:sz w:val="20"/>
              </w:rPr>
              <w:t xml:space="preserve">, Ian Roberts, Janet </w:t>
            </w:r>
            <w:proofErr w:type="spellStart"/>
            <w:r w:rsidRPr="001001E5">
              <w:rPr>
                <w:sz w:val="20"/>
              </w:rPr>
              <w:t>Wittes</w:t>
            </w:r>
            <w:proofErr w:type="spellEnd"/>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 xml:space="preserve">Jonathan </w:t>
            </w:r>
            <w:proofErr w:type="spellStart"/>
            <w:r w:rsidRPr="001001E5">
              <w:rPr>
                <w:sz w:val="20"/>
              </w:rPr>
              <w:t>Emberson</w:t>
            </w:r>
            <w:proofErr w:type="spellEnd"/>
            <w:r w:rsidRPr="001001E5">
              <w:rPr>
                <w:sz w:val="20"/>
              </w:rPr>
              <w:t xml:space="preserve">, Natalie </w:t>
            </w:r>
            <w:proofErr w:type="spellStart"/>
            <w:r w:rsidRPr="001001E5">
              <w:rPr>
                <w:sz w:val="20"/>
              </w:rPr>
              <w:t>Staplin</w:t>
            </w:r>
            <w:proofErr w:type="spellEnd"/>
          </w:p>
        </w:tc>
      </w:tr>
    </w:tbl>
    <w:p w14:paraId="66229114" w14:textId="77777777" w:rsidR="00380300" w:rsidRPr="00734153" w:rsidRDefault="00380300" w:rsidP="00F123A0"/>
    <w:p w14:paraId="57249B3C" w14:textId="77777777" w:rsidR="00380300" w:rsidRPr="00734153" w:rsidRDefault="00380300" w:rsidP="00F123A0"/>
    <w:bookmarkEnd w:id="473"/>
    <w:bookmarkEnd w:id="474"/>
    <w:p w14:paraId="32642703" w14:textId="77777777"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539" w:name="_Toc44674880"/>
      <w:bookmarkStart w:id="540" w:name="_Toc55114289"/>
      <w:r>
        <w:lastRenderedPageBreak/>
        <w:t>REFERENCES</w:t>
      </w:r>
      <w:bookmarkEnd w:id="539"/>
      <w:bookmarkEnd w:id="540"/>
    </w:p>
    <w:p w14:paraId="3B701844" w14:textId="77777777" w:rsidR="008B728D" w:rsidRPr="008B728D" w:rsidRDefault="00A46DE7" w:rsidP="008B728D">
      <w:pPr>
        <w:pStyle w:val="EndNoteBibliography"/>
        <w:spacing w:after="240"/>
      </w:pPr>
      <w:r>
        <w:fldChar w:fldCharType="begin"/>
      </w:r>
      <w:r>
        <w:instrText xml:space="preserve"> ADDIN EN.REFLIST </w:instrText>
      </w:r>
      <w:r>
        <w:fldChar w:fldCharType="separate"/>
      </w:r>
      <w:bookmarkStart w:id="541" w:name="_ENREF_1"/>
      <w:r w:rsidR="008B728D" w:rsidRPr="008B728D">
        <w:t>1.</w:t>
      </w:r>
      <w:r w:rsidR="008B728D" w:rsidRPr="008B728D">
        <w:tab/>
        <w:t>Zhu N, Zhang D, Wang W, et al. A Novel Coronavirus from Patients with Pneumonia in China, 2019. N Engl J Med 2020;382:727-33.</w:t>
      </w:r>
      <w:bookmarkEnd w:id="541"/>
    </w:p>
    <w:p w14:paraId="47F46403" w14:textId="77777777" w:rsidR="008B728D" w:rsidRPr="008B728D" w:rsidRDefault="008B728D" w:rsidP="008B728D">
      <w:pPr>
        <w:pStyle w:val="EndNoteBibliography"/>
        <w:spacing w:after="240"/>
      </w:pPr>
      <w:bookmarkStart w:id="542" w:name="_ENREF_2"/>
      <w:r w:rsidRPr="008B728D">
        <w:t>2.</w:t>
      </w:r>
      <w:r w:rsidRPr="008B728D">
        <w:tab/>
        <w:t>Shi R, Shan C, Duan X, et al. A human neutralizing antibody targets the receptor-binding site of SARS-CoV-2. Nature 2020;584:120-4.</w:t>
      </w:r>
      <w:bookmarkEnd w:id="542"/>
    </w:p>
    <w:p w14:paraId="72DDE6CB" w14:textId="77777777" w:rsidR="008B728D" w:rsidRPr="008B728D" w:rsidRDefault="008B728D" w:rsidP="008B728D">
      <w:pPr>
        <w:pStyle w:val="EndNoteBibliography"/>
        <w:spacing w:after="240"/>
      </w:pPr>
      <w:bookmarkStart w:id="543" w:name="_ENREF_3"/>
      <w:r w:rsidRPr="008B728D">
        <w:t>3.</w:t>
      </w:r>
      <w:r w:rsidRPr="008B728D">
        <w:tab/>
        <w:t>Huang C, Wang Y, Li X, et al. Clinical features of patients infected with 2019 novel coronavirus in Wuhan, China. Lancet 2020;395:497-506.</w:t>
      </w:r>
      <w:bookmarkEnd w:id="543"/>
    </w:p>
    <w:p w14:paraId="494502A1" w14:textId="77777777" w:rsidR="008B728D" w:rsidRPr="008B728D" w:rsidRDefault="008B728D" w:rsidP="008B728D">
      <w:pPr>
        <w:pStyle w:val="EndNoteBibliography"/>
        <w:spacing w:after="240"/>
      </w:pPr>
      <w:bookmarkStart w:id="544" w:name="_ENREF_4"/>
      <w:r w:rsidRPr="008B728D">
        <w:t>4.</w:t>
      </w:r>
      <w:r w:rsidRPr="008B728D">
        <w:tab/>
        <w:t>Wang D, Hu B, Hu C, et al. Clinical Characteristics of 138 Hospitalized Patients With 2019 Novel Coronavirus-Infected Pneumonia in Wuhan, China. JAMA 2020.</w:t>
      </w:r>
      <w:bookmarkEnd w:id="544"/>
    </w:p>
    <w:p w14:paraId="6B279960" w14:textId="77777777" w:rsidR="008B728D" w:rsidRPr="008B728D" w:rsidRDefault="008B728D" w:rsidP="008B728D">
      <w:pPr>
        <w:pStyle w:val="EndNoteBibliography"/>
        <w:spacing w:after="240"/>
      </w:pPr>
      <w:bookmarkStart w:id="545" w:name="_ENREF_5"/>
      <w:r w:rsidRPr="008B728D">
        <w:t>5.</w:t>
      </w:r>
      <w:r w:rsidRPr="008B728D">
        <w:tab/>
        <w:t>Whittaker E, Bamford A, Kenny J, et al. Clinical Characteristics of 58 Children With a Pediatric Inflammatory Multisystem Syndrome Temporally Associated With SARS-CoV-2. JAMA 2020.</w:t>
      </w:r>
      <w:bookmarkEnd w:id="545"/>
    </w:p>
    <w:p w14:paraId="39046383" w14:textId="77777777" w:rsidR="008B728D" w:rsidRPr="008B728D" w:rsidRDefault="008B728D" w:rsidP="008B728D">
      <w:pPr>
        <w:pStyle w:val="EndNoteBibliography"/>
        <w:spacing w:after="240"/>
      </w:pPr>
      <w:bookmarkStart w:id="546" w:name="_ENREF_6"/>
      <w:r w:rsidRPr="008B728D">
        <w:t>6.</w:t>
      </w:r>
      <w:r w:rsidRPr="008B728D">
        <w:tab/>
        <w:t>Chen N, Zhou M, Dong X, et al. Epidemiological and clinical characteristics of 99 cases of 2019 novel coronavirus pneumonia in Wuhan, China: a descriptive study. Lancet 2020;395:507-13.</w:t>
      </w:r>
      <w:bookmarkEnd w:id="546"/>
    </w:p>
    <w:p w14:paraId="39B0D582" w14:textId="77777777" w:rsidR="008B728D" w:rsidRPr="008B728D" w:rsidRDefault="008B728D" w:rsidP="008B728D">
      <w:pPr>
        <w:pStyle w:val="EndNoteBibliography"/>
        <w:spacing w:after="240"/>
      </w:pPr>
      <w:bookmarkStart w:id="547" w:name="_ENREF_7"/>
      <w:r w:rsidRPr="008B728D">
        <w:t>7.</w:t>
      </w:r>
      <w:r w:rsidRPr="008B728D">
        <w:tab/>
        <w:t>Mehta P, McAuley DF, Brown M, et al. COVID-19: consider cytokine storm syndromes and immunosuppression. Lancet 2020;395:1033-4.</w:t>
      </w:r>
      <w:bookmarkEnd w:id="547"/>
    </w:p>
    <w:p w14:paraId="081F895C" w14:textId="77777777" w:rsidR="008B728D" w:rsidRPr="008B728D" w:rsidRDefault="008B728D" w:rsidP="008B728D">
      <w:pPr>
        <w:pStyle w:val="EndNoteBibliography"/>
        <w:spacing w:after="240"/>
      </w:pPr>
      <w:bookmarkStart w:id="548" w:name="_ENREF_8"/>
      <w:r w:rsidRPr="008B728D">
        <w:t>8.</w:t>
      </w:r>
      <w:r w:rsidRPr="008B728D">
        <w:tab/>
        <w:t>Ruan Q, Yang K, Wang W, Jiang L, Song J. Clinical predictors of mortality due to COVID-19 based on an analysis of data of 150 patients from Wuhan, China. Intensive Care Med 2020;46:846-8.</w:t>
      </w:r>
      <w:bookmarkEnd w:id="548"/>
    </w:p>
    <w:p w14:paraId="498D1758" w14:textId="77777777" w:rsidR="008B728D" w:rsidRPr="008B728D" w:rsidRDefault="008B728D" w:rsidP="008B728D">
      <w:pPr>
        <w:pStyle w:val="EndNoteBibliography"/>
        <w:spacing w:after="240"/>
      </w:pPr>
      <w:bookmarkStart w:id="549" w:name="_ENREF_9"/>
      <w:r w:rsidRPr="008B728D">
        <w:t>9.</w:t>
      </w:r>
      <w:r w:rsidRPr="008B728D">
        <w:tab/>
        <w:t>Zhou F, Yu T, Du R, et al. Clinical course and risk factors for mortality of adult inpatients with COVID-19 in Wuhan, China: a retrospective cohort study. Lancet 2020;395:1054-62.</w:t>
      </w:r>
      <w:bookmarkEnd w:id="549"/>
    </w:p>
    <w:p w14:paraId="4606F3CE" w14:textId="77777777" w:rsidR="008B728D" w:rsidRPr="008B728D" w:rsidRDefault="008B728D" w:rsidP="008B728D">
      <w:pPr>
        <w:pStyle w:val="EndNoteBibliography"/>
        <w:spacing w:after="240"/>
      </w:pPr>
      <w:bookmarkStart w:id="550" w:name="_ENREF_10"/>
      <w:r w:rsidRPr="008B728D">
        <w:t>10.</w:t>
      </w:r>
      <w:r w:rsidRPr="008B728D">
        <w:tab/>
        <w:t>Venet D, Doffagne E, Burzykowski T, et al. A statistical approach to central monitoring of data quality in clinical trials. Clin Trials 2012;9:705-13.</w:t>
      </w:r>
      <w:bookmarkEnd w:id="550"/>
    </w:p>
    <w:p w14:paraId="3F79D2B0" w14:textId="288D4CD2" w:rsidR="008B728D" w:rsidRPr="008B728D" w:rsidRDefault="008B728D" w:rsidP="008B728D">
      <w:pPr>
        <w:pStyle w:val="EndNoteBibliography"/>
        <w:spacing w:after="240"/>
      </w:pPr>
      <w:bookmarkStart w:id="551" w:name="_ENREF_11"/>
      <w:r w:rsidRPr="008B728D">
        <w:t>11.</w:t>
      </w:r>
      <w:r w:rsidRPr="008B728D">
        <w:tab/>
        <w:t xml:space="preserve">Oversight of Clinical Investigations--A Risk-Based Approach to Monitoring. 2013. (Accessed 18 August 2017, at </w:t>
      </w:r>
      <w:hyperlink r:id="rId16" w:history="1">
        <w:r w:rsidRPr="008B728D">
          <w:rPr>
            <w:rStyle w:val="Hyperlink"/>
            <w:rFonts w:cs="Arial"/>
          </w:rPr>
          <w:t>https://www.fda.gov/downloads/Drugs/GuidanceComplianceRegulatoryInformation/Guidances/UCM269919.pdf</w:t>
        </w:r>
      </w:hyperlink>
      <w:r w:rsidRPr="008B728D">
        <w:t>.)</w:t>
      </w:r>
      <w:bookmarkEnd w:id="551"/>
    </w:p>
    <w:p w14:paraId="3F793C00" w14:textId="77777777" w:rsidR="008B728D" w:rsidRPr="008B728D" w:rsidRDefault="008B728D" w:rsidP="008B728D">
      <w:pPr>
        <w:pStyle w:val="EndNoteBibliography"/>
        <w:spacing w:after="240"/>
      </w:pPr>
      <w:bookmarkStart w:id="552" w:name="_ENREF_12"/>
      <w:r w:rsidRPr="008B728D">
        <w:t>12.</w:t>
      </w:r>
      <w:r w:rsidRPr="008B728D">
        <w:tab/>
        <w:t>Administration. USDoHaHSFaD. Guidance for Industry Part 11, Electronic Records; Electronic Signatures — Scope and Application. 2003.</w:t>
      </w:r>
      <w:bookmarkEnd w:id="552"/>
    </w:p>
    <w:p w14:paraId="18F23A37" w14:textId="77777777" w:rsidR="008B728D" w:rsidRPr="008B728D" w:rsidRDefault="008B728D" w:rsidP="008B728D">
      <w:pPr>
        <w:pStyle w:val="EndNoteBibliography"/>
        <w:spacing w:after="240"/>
      </w:pPr>
      <w:bookmarkStart w:id="553" w:name="_ENREF_13"/>
      <w:r w:rsidRPr="008B728D">
        <w:t>13.</w:t>
      </w:r>
      <w:r w:rsidRPr="008B728D">
        <w:tab/>
        <w:t>Lau SKP, Lau CCY, Chan KH, et al. Delayed induction of proinflammatory cytokines and suppression of innate antiviral response by the novel Middle East respiratory syndrome coronavirus: implications for pathogenesis and treatment. J Gen Virol 2013;94:2679-90.</w:t>
      </w:r>
      <w:bookmarkEnd w:id="553"/>
    </w:p>
    <w:p w14:paraId="3E12683D" w14:textId="77777777" w:rsidR="008B728D" w:rsidRPr="008B728D" w:rsidRDefault="008B728D" w:rsidP="008B728D">
      <w:pPr>
        <w:pStyle w:val="EndNoteBibliography"/>
        <w:spacing w:after="240"/>
      </w:pPr>
      <w:bookmarkStart w:id="554" w:name="_ENREF_14"/>
      <w:r w:rsidRPr="008B728D">
        <w:t>14.</w:t>
      </w:r>
      <w:r w:rsidRPr="008B728D">
        <w:tab/>
        <w:t>de Jong MD, Simmons CP, Thanh TT, et al. Fatal outcome of human influenza A (H5N1) is associated with high viral load and hypercytokinemia. Nat Med 2006;12:1203-7.</w:t>
      </w:r>
      <w:bookmarkEnd w:id="554"/>
    </w:p>
    <w:p w14:paraId="1D704869" w14:textId="77777777" w:rsidR="008B728D" w:rsidRPr="008B728D" w:rsidRDefault="008B728D" w:rsidP="008B728D">
      <w:pPr>
        <w:pStyle w:val="EndNoteBibliography"/>
        <w:spacing w:after="240"/>
      </w:pPr>
      <w:bookmarkStart w:id="555" w:name="_ENREF_15"/>
      <w:r w:rsidRPr="008B728D">
        <w:t>15.</w:t>
      </w:r>
      <w:r w:rsidRPr="008B728D">
        <w:tab/>
        <w:t>Liu Q, Zhou YH, Yang ZQ. The cytokine storm of severe influenza and development of immunomodulatory therapy. Cell Mol Immunol 2016;13:3-10.</w:t>
      </w:r>
      <w:bookmarkEnd w:id="555"/>
    </w:p>
    <w:p w14:paraId="59FBF38A" w14:textId="77777777" w:rsidR="008B728D" w:rsidRPr="008B728D" w:rsidRDefault="008B728D" w:rsidP="008B728D">
      <w:pPr>
        <w:pStyle w:val="EndNoteBibliography"/>
        <w:spacing w:after="240"/>
      </w:pPr>
      <w:bookmarkStart w:id="556" w:name="_ENREF_16"/>
      <w:r w:rsidRPr="008B728D">
        <w:t>16.</w:t>
      </w:r>
      <w:r w:rsidRPr="008B728D">
        <w:tab/>
        <w:t>Short KR, Veeris R, Leijten LM, et al. Proinflammatory Cytokine Responses in Extra-Respiratory Tissues During Severe Influenza. J Infect Dis 2017;216:829-33.</w:t>
      </w:r>
      <w:bookmarkEnd w:id="556"/>
    </w:p>
    <w:p w14:paraId="2ABC5EB9" w14:textId="77777777" w:rsidR="008B728D" w:rsidRPr="008B728D" w:rsidRDefault="008B728D" w:rsidP="008B728D">
      <w:pPr>
        <w:pStyle w:val="EndNoteBibliography"/>
        <w:spacing w:after="240"/>
      </w:pPr>
      <w:bookmarkStart w:id="557" w:name="_ENREF_17"/>
      <w:r w:rsidRPr="008B728D">
        <w:t>17.</w:t>
      </w:r>
      <w:r w:rsidRPr="008B728D">
        <w:tab/>
        <w:t>Xu Z, Shi L, Wang Y, et al. Pathological findings of COVID-19 associated with acute respiratory distress syndrome. Lancet Respir Med 2020;8:420-2.</w:t>
      </w:r>
      <w:bookmarkEnd w:id="557"/>
    </w:p>
    <w:p w14:paraId="3E828333" w14:textId="77777777" w:rsidR="008B728D" w:rsidRPr="008B728D" w:rsidRDefault="008B728D" w:rsidP="008B728D">
      <w:pPr>
        <w:pStyle w:val="EndNoteBibliography"/>
        <w:spacing w:after="240"/>
      </w:pPr>
      <w:bookmarkStart w:id="558" w:name="_ENREF_18"/>
      <w:r w:rsidRPr="008B728D">
        <w:t>18.</w:t>
      </w:r>
      <w:r w:rsidRPr="008B728D">
        <w:tab/>
        <w:t>Rochwerg B, Oczkowski SJ, Siemieniuk RAC, et al. Corticosteroids in Sepsis: An Updated Systematic Review and Meta-Analysis. Crit Care Med 2018;46:1411-20.</w:t>
      </w:r>
      <w:bookmarkEnd w:id="558"/>
    </w:p>
    <w:p w14:paraId="34000C5F" w14:textId="77777777" w:rsidR="008B728D" w:rsidRPr="008B728D" w:rsidRDefault="008B728D" w:rsidP="008B728D">
      <w:pPr>
        <w:pStyle w:val="EndNoteBibliography"/>
        <w:spacing w:after="240"/>
      </w:pPr>
      <w:bookmarkStart w:id="559" w:name="_ENREF_19"/>
      <w:r w:rsidRPr="008B728D">
        <w:t>19.</w:t>
      </w:r>
      <w:r w:rsidRPr="008B728D">
        <w:tab/>
        <w:t>Villar J, Ferrando C, Martinez D, et al. Dexamethasone treatment for the acute respiratory distress syndrome: a multicentre, randomised controlled trial. Lancet Respir Med 2020;8:267-76.</w:t>
      </w:r>
      <w:bookmarkEnd w:id="559"/>
    </w:p>
    <w:p w14:paraId="62C4A000" w14:textId="77777777" w:rsidR="008B728D" w:rsidRPr="008B728D" w:rsidRDefault="008B728D" w:rsidP="008B728D">
      <w:pPr>
        <w:pStyle w:val="EndNoteBibliography"/>
        <w:spacing w:after="240"/>
      </w:pPr>
      <w:bookmarkStart w:id="560" w:name="_ENREF_20"/>
      <w:r w:rsidRPr="008B728D">
        <w:t>20.</w:t>
      </w:r>
      <w:r w:rsidRPr="008B728D">
        <w:tab/>
        <w:t>Siemieniuk RA, Meade MO, Alonso-Coello P, et al. Corticosteroid Therapy for Patients Hospitalized With Community-Acquired Pneumonia: A Systematic Review and Meta-analysis. Ann Intern Med 2015;163:519-28.</w:t>
      </w:r>
      <w:bookmarkEnd w:id="560"/>
    </w:p>
    <w:p w14:paraId="69526843" w14:textId="77777777" w:rsidR="008B728D" w:rsidRPr="008B728D" w:rsidRDefault="008B728D" w:rsidP="008B728D">
      <w:pPr>
        <w:pStyle w:val="EndNoteBibliography"/>
        <w:spacing w:after="240"/>
      </w:pPr>
      <w:bookmarkStart w:id="561" w:name="_ENREF_21"/>
      <w:r w:rsidRPr="008B728D">
        <w:t>21.</w:t>
      </w:r>
      <w:r w:rsidRPr="008B728D">
        <w:tab/>
        <w:t>Meijvis SC, Hardeman H, Remmelts HH, et al. Dexamethasone and length of hospital stay in patients with community-acquired pneumonia: a randomised, double-blind, placebo-controlled trial. Lancet 2011;377:2023-30.</w:t>
      </w:r>
      <w:bookmarkEnd w:id="561"/>
    </w:p>
    <w:p w14:paraId="795EEAE1" w14:textId="77777777" w:rsidR="008B728D" w:rsidRPr="008B728D" w:rsidRDefault="008B728D" w:rsidP="008B728D">
      <w:pPr>
        <w:pStyle w:val="EndNoteBibliography"/>
        <w:spacing w:after="240"/>
      </w:pPr>
      <w:bookmarkStart w:id="562" w:name="_ENREF_22"/>
      <w:r w:rsidRPr="008B728D">
        <w:t>22.</w:t>
      </w:r>
      <w:r w:rsidRPr="008B728D">
        <w:tab/>
        <w:t>Annane D, Bellissant E, Bollaert PE, et al. Corticosteroids in the treatment of severe sepsis and septic shock in adults: a systematic review. JAMA 2009;301:2362-75.</w:t>
      </w:r>
      <w:bookmarkEnd w:id="562"/>
    </w:p>
    <w:p w14:paraId="16B10D87" w14:textId="77777777" w:rsidR="008B728D" w:rsidRPr="008B728D" w:rsidRDefault="008B728D" w:rsidP="008B728D">
      <w:pPr>
        <w:pStyle w:val="EndNoteBibliography"/>
        <w:spacing w:after="240"/>
      </w:pPr>
      <w:bookmarkStart w:id="563" w:name="_ENREF_23"/>
      <w:r w:rsidRPr="008B728D">
        <w:t>23.</w:t>
      </w:r>
      <w:r w:rsidRPr="008B728D">
        <w:tab/>
        <w:t>Broz P, Dixit VM. Inflammasomes: mechanism of assembly, regulation and signalling. Nat Rev Immunol 2016;16:407-20.</w:t>
      </w:r>
      <w:bookmarkEnd w:id="563"/>
    </w:p>
    <w:p w14:paraId="163511E7" w14:textId="77777777" w:rsidR="008B728D" w:rsidRPr="008B728D" w:rsidRDefault="008B728D" w:rsidP="008B728D">
      <w:pPr>
        <w:pStyle w:val="EndNoteBibliography"/>
        <w:spacing w:after="240"/>
      </w:pPr>
      <w:bookmarkStart w:id="564" w:name="_ENREF_24"/>
      <w:r w:rsidRPr="008B728D">
        <w:t>24.</w:t>
      </w:r>
      <w:r w:rsidRPr="008B728D">
        <w:tab/>
        <w:t>Dalbeth N, Lauterio TJ, Wolfe HR. Mechanism of action of colchicine in the treatment of gout. Clin Ther 2014;36:1465-79.</w:t>
      </w:r>
      <w:bookmarkEnd w:id="564"/>
    </w:p>
    <w:p w14:paraId="74A6CADD" w14:textId="77777777" w:rsidR="008B728D" w:rsidRPr="008B728D" w:rsidRDefault="008B728D" w:rsidP="008B728D">
      <w:pPr>
        <w:pStyle w:val="EndNoteBibliography"/>
        <w:spacing w:after="240"/>
      </w:pPr>
      <w:bookmarkStart w:id="565" w:name="_ENREF_25"/>
      <w:r w:rsidRPr="008B728D">
        <w:t>25.</w:t>
      </w:r>
      <w:r w:rsidRPr="008B728D">
        <w:tab/>
        <w:t>Rodrigues TS, Keyla SG, Ishimoto AY, et al. Inflammasome activation in COVID-19 patients. medRxiv 2020.</w:t>
      </w:r>
      <w:bookmarkEnd w:id="565"/>
    </w:p>
    <w:p w14:paraId="40321233" w14:textId="77777777" w:rsidR="008B728D" w:rsidRPr="008B728D" w:rsidRDefault="008B728D" w:rsidP="008B728D">
      <w:pPr>
        <w:pStyle w:val="EndNoteBibliography"/>
        <w:spacing w:after="240"/>
      </w:pPr>
      <w:bookmarkStart w:id="566" w:name="_ENREF_26"/>
      <w:r w:rsidRPr="008B728D">
        <w:t>26.</w:t>
      </w:r>
      <w:r w:rsidRPr="008B728D">
        <w:tab/>
        <w:t>Eleftheriou D, Levin M, Shingadia D, Tulloh R, Klein NJ, Brogan PA. Management of Kawasaki disease. Arch Dis Child 2014;99:74-83.</w:t>
      </w:r>
      <w:bookmarkEnd w:id="566"/>
    </w:p>
    <w:p w14:paraId="7DCF0CD8" w14:textId="77777777" w:rsidR="008B728D" w:rsidRPr="008B728D" w:rsidRDefault="008B728D" w:rsidP="008B728D">
      <w:pPr>
        <w:pStyle w:val="EndNoteBibliography"/>
        <w:spacing w:after="240"/>
      </w:pPr>
      <w:bookmarkStart w:id="567" w:name="_ENREF_27"/>
      <w:r w:rsidRPr="008B728D">
        <w:lastRenderedPageBreak/>
        <w:t>27.</w:t>
      </w:r>
      <w:r w:rsidRPr="008B728D">
        <w:tab/>
        <w:t>Zhang W, Zhao Y, Zhang F, et al. The use of anti-inflammatory drugs in the treatment of people with severe coronavirus disease 2019 (COVID-19): The Perspectives of clinical immunologists from China. Clin Immunol 2020;214:108393.</w:t>
      </w:r>
      <w:bookmarkEnd w:id="567"/>
    </w:p>
    <w:p w14:paraId="3E664D9A" w14:textId="77777777" w:rsidR="008B728D" w:rsidRPr="008B728D" w:rsidRDefault="008B728D" w:rsidP="008B728D">
      <w:pPr>
        <w:pStyle w:val="EndNoteBibliography"/>
        <w:spacing w:after="240"/>
      </w:pPr>
      <w:bookmarkStart w:id="568" w:name="_ENREF_28"/>
      <w:r w:rsidRPr="008B728D">
        <w:t>28.</w:t>
      </w:r>
      <w:r w:rsidRPr="008B728D">
        <w:tab/>
        <w:t>Zhang C, Wu Z, Li JW, Zhao H, Wang GQ. The cytokine release syndrome (CRS) of severe COVID-19 and Interleukin-6 receptor (IL-6R) antagonist Tocilizumab may be the key to reduce the mortality. Int J Antimicrob Agents 2020:105954.</w:t>
      </w:r>
      <w:bookmarkEnd w:id="568"/>
    </w:p>
    <w:p w14:paraId="173FB3B7" w14:textId="77777777" w:rsidR="008B728D" w:rsidRPr="008B728D" w:rsidRDefault="008B728D" w:rsidP="008B728D">
      <w:pPr>
        <w:pStyle w:val="EndNoteBibliography"/>
        <w:spacing w:after="240"/>
      </w:pPr>
      <w:bookmarkStart w:id="569" w:name="_ENREF_29"/>
      <w:r w:rsidRPr="008B728D">
        <w:t>29.</w:t>
      </w:r>
      <w:r w:rsidRPr="008B728D">
        <w:tab/>
        <w:t>Zhou B, Zhong N, Guan Y. Treatment with convalescent plasma for influenza A (H5N1) infection. N Engl J Med 2007;357:1450-1.</w:t>
      </w:r>
      <w:bookmarkEnd w:id="569"/>
    </w:p>
    <w:p w14:paraId="44AE5DF9" w14:textId="77777777" w:rsidR="008B728D" w:rsidRPr="008B728D" w:rsidRDefault="008B728D" w:rsidP="008B728D">
      <w:pPr>
        <w:pStyle w:val="EndNoteBibliography"/>
        <w:spacing w:after="240"/>
      </w:pPr>
      <w:bookmarkStart w:id="570" w:name="_ENREF_30"/>
      <w:r w:rsidRPr="008B728D">
        <w:t>30.</w:t>
      </w:r>
      <w:r w:rsidRPr="008B728D">
        <w:tab/>
        <w:t>Wu XX, Gao HN, Wu HB, Peng XM, Ou HL, Li LJ. Successful treatment of avian-origin influenza A (H7N9) infection using convalescent plasma. Int J Infect Dis 2015;41:3-5.</w:t>
      </w:r>
      <w:bookmarkEnd w:id="570"/>
    </w:p>
    <w:p w14:paraId="4EF1D7A4" w14:textId="77777777" w:rsidR="008B728D" w:rsidRPr="008B728D" w:rsidRDefault="008B728D" w:rsidP="008B728D">
      <w:pPr>
        <w:pStyle w:val="EndNoteBibliography"/>
        <w:spacing w:after="240"/>
      </w:pPr>
      <w:bookmarkStart w:id="571" w:name="_ENREF_31"/>
      <w:r w:rsidRPr="008B728D">
        <w:t>31.</w:t>
      </w:r>
      <w:r w:rsidRPr="008B728D">
        <w:tab/>
        <w:t>Kong LK, Zhou BP. Successful treatment of avian influenza with convalescent plasma. Hong Kong Med J 2006;12:489.</w:t>
      </w:r>
      <w:bookmarkEnd w:id="571"/>
    </w:p>
    <w:p w14:paraId="79042592" w14:textId="77777777" w:rsidR="008B728D" w:rsidRPr="008B728D" w:rsidRDefault="008B728D" w:rsidP="008B728D">
      <w:pPr>
        <w:pStyle w:val="EndNoteBibliography"/>
        <w:spacing w:after="240"/>
      </w:pPr>
      <w:bookmarkStart w:id="572" w:name="_ENREF_32"/>
      <w:r w:rsidRPr="008B728D">
        <w:t>32.</w:t>
      </w:r>
      <w:r w:rsidRPr="008B728D">
        <w:tab/>
        <w:t>Luke TC, Kilbane EM, Jackson JL, Hoffman SL. Meta-analysis: convalescent blood products for Spanish influenza pneumonia: a future H5N1 treatment? Ann Intern Med 2006;145:599-609.</w:t>
      </w:r>
      <w:bookmarkEnd w:id="572"/>
    </w:p>
    <w:p w14:paraId="62500D94" w14:textId="77777777" w:rsidR="008B728D" w:rsidRPr="008B728D" w:rsidRDefault="008B728D" w:rsidP="008B728D">
      <w:pPr>
        <w:pStyle w:val="EndNoteBibliography"/>
        <w:spacing w:after="240"/>
      </w:pPr>
      <w:bookmarkStart w:id="573" w:name="_ENREF_33"/>
      <w:r w:rsidRPr="008B728D">
        <w:t>33.</w:t>
      </w:r>
      <w:r w:rsidRPr="008B728D">
        <w:tab/>
        <w:t>Hung IF, To KK, Lee CK, et al. Convalescent plasma treatment reduced mortality in patients with severe pandemic influenza A (H1N1) 2009 virus infection. Clin Infect Dis 2011;52:447-56.</w:t>
      </w:r>
      <w:bookmarkEnd w:id="573"/>
    </w:p>
    <w:p w14:paraId="201E8954" w14:textId="77777777" w:rsidR="008B728D" w:rsidRPr="008B728D" w:rsidRDefault="008B728D" w:rsidP="008B728D">
      <w:pPr>
        <w:pStyle w:val="EndNoteBibliography"/>
        <w:spacing w:after="240"/>
      </w:pPr>
      <w:bookmarkStart w:id="574" w:name="_ENREF_34"/>
      <w:r w:rsidRPr="008B728D">
        <w:t>34.</w:t>
      </w:r>
      <w:r w:rsidRPr="008B728D">
        <w:tab/>
        <w:t>Hung IFN, To KKW, Lee CK, et al. Hyperimmune IV immunoglobulin treatment: a multicenter double-blind randomized controlled trial for patients with severe 2009 influenza A(H1N1) infection. Chest 2013;144:464-73.</w:t>
      </w:r>
      <w:bookmarkEnd w:id="574"/>
    </w:p>
    <w:p w14:paraId="4ED85E06" w14:textId="77777777" w:rsidR="008B728D" w:rsidRPr="008B728D" w:rsidRDefault="008B728D" w:rsidP="008B728D">
      <w:pPr>
        <w:pStyle w:val="EndNoteBibliography"/>
        <w:spacing w:after="240"/>
      </w:pPr>
      <w:bookmarkStart w:id="575" w:name="_ENREF_35"/>
      <w:r w:rsidRPr="008B728D">
        <w:t>35.</w:t>
      </w:r>
      <w:r w:rsidRPr="008B728D">
        <w:tab/>
        <w:t>Davey RT, Jr., Fernandez-Cruz E, Markowitz N, et al. Anti-influenza hyperimmune intravenous immunoglobulin for adults with influenza A or B infection (FLU-IVIG): a double-blind, randomised, placebo-controlled trial. Lancet Respir Med 2019;7:951-63.</w:t>
      </w:r>
      <w:bookmarkEnd w:id="575"/>
    </w:p>
    <w:p w14:paraId="77D33742" w14:textId="77777777" w:rsidR="008B728D" w:rsidRPr="008B728D" w:rsidRDefault="008B728D" w:rsidP="008B728D">
      <w:pPr>
        <w:pStyle w:val="EndNoteBibliography"/>
        <w:spacing w:after="240"/>
      </w:pPr>
      <w:bookmarkStart w:id="576" w:name="_ENREF_36"/>
      <w:r w:rsidRPr="008B728D">
        <w:t>36.</w:t>
      </w:r>
      <w:r w:rsidRPr="008B728D">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576"/>
    </w:p>
    <w:p w14:paraId="48ECCE1A" w14:textId="77777777" w:rsidR="008B728D" w:rsidRPr="008B728D" w:rsidRDefault="008B728D" w:rsidP="008B728D">
      <w:pPr>
        <w:pStyle w:val="EndNoteBibliography"/>
        <w:spacing w:after="240"/>
      </w:pPr>
      <w:bookmarkStart w:id="577" w:name="_ENREF_37"/>
      <w:r w:rsidRPr="008B728D">
        <w:t>37.</w:t>
      </w:r>
      <w:r w:rsidRPr="008B728D">
        <w:tab/>
        <w:t>Beigel JH, Aga E, Elie-Turenne MC, et al. Anti-influenza immune plasma for the treatment of patients with severe influenza A: a randomised, double-blind, phase 3 trial. Lancet Respir Med 2019;7:941-50.</w:t>
      </w:r>
      <w:bookmarkEnd w:id="577"/>
    </w:p>
    <w:p w14:paraId="09DDDC80" w14:textId="77777777" w:rsidR="008B728D" w:rsidRPr="008B728D" w:rsidRDefault="008B728D" w:rsidP="008B728D">
      <w:pPr>
        <w:pStyle w:val="EndNoteBibliography"/>
        <w:spacing w:after="240"/>
      </w:pPr>
      <w:bookmarkStart w:id="578" w:name="_ENREF_38"/>
      <w:r w:rsidRPr="008B728D">
        <w:t>38.</w:t>
      </w:r>
      <w:r w:rsidRPr="008B728D">
        <w:tab/>
        <w:t>Arabi YM, Hajeer AH, Luke T, et al. Feasibility of Using Convalescent Plasma Immunotherapy for MERS-CoV Infection, Saudi Arabia. Emerg Infect Dis 2016;22:1554-61.</w:t>
      </w:r>
      <w:bookmarkEnd w:id="578"/>
    </w:p>
    <w:p w14:paraId="5FBF4202" w14:textId="77777777" w:rsidR="008B728D" w:rsidRPr="008B728D" w:rsidRDefault="008B728D" w:rsidP="008B728D">
      <w:pPr>
        <w:pStyle w:val="EndNoteBibliography"/>
        <w:spacing w:after="240"/>
      </w:pPr>
      <w:bookmarkStart w:id="579" w:name="_ENREF_39"/>
      <w:r w:rsidRPr="008B728D">
        <w:t>39.</w:t>
      </w:r>
      <w:r w:rsidRPr="008B728D">
        <w:tab/>
        <w:t>Ahn JY, Sohn Y, Lee SH, et al. Use of Convalescent Plasma Therapy in Two COVID-19 Patients with Acute Respiratory Distress Syndrome in Korea. J Korean Med Sci 2020;35:e149.</w:t>
      </w:r>
      <w:bookmarkEnd w:id="579"/>
    </w:p>
    <w:p w14:paraId="42F8B053" w14:textId="77777777" w:rsidR="008B728D" w:rsidRPr="008B728D" w:rsidRDefault="008B728D" w:rsidP="008B728D">
      <w:pPr>
        <w:pStyle w:val="EndNoteBibliography"/>
        <w:spacing w:after="240"/>
      </w:pPr>
      <w:bookmarkStart w:id="580" w:name="_ENREF_40"/>
      <w:r w:rsidRPr="008B728D">
        <w:t>40.</w:t>
      </w:r>
      <w:r w:rsidRPr="008B728D">
        <w:tab/>
        <w:t>Zhang B, Liu S, Tan T, et al. Treatment With Convalescent Plasma for Critically Ill Patients With SARS-CoV-2 Infection. Chest 2020.</w:t>
      </w:r>
      <w:bookmarkEnd w:id="580"/>
    </w:p>
    <w:p w14:paraId="3231450B" w14:textId="77777777" w:rsidR="008B728D" w:rsidRPr="008B728D" w:rsidRDefault="008B728D" w:rsidP="008B728D">
      <w:pPr>
        <w:pStyle w:val="EndNoteBibliography"/>
        <w:spacing w:after="240"/>
      </w:pPr>
      <w:bookmarkStart w:id="581" w:name="_ENREF_41"/>
      <w:r w:rsidRPr="008B728D">
        <w:t>41.</w:t>
      </w:r>
      <w:r w:rsidRPr="008B728D">
        <w:tab/>
        <w:t>Ye M, Fu D, Ren Y, et al. Treatment with convalescent plasma for COVID-19 patients in Wuhan, China. J Med Virol 2020.</w:t>
      </w:r>
      <w:bookmarkEnd w:id="581"/>
    </w:p>
    <w:p w14:paraId="6A7E25D8" w14:textId="77777777" w:rsidR="008B728D" w:rsidRPr="008B728D" w:rsidRDefault="008B728D" w:rsidP="008B728D">
      <w:pPr>
        <w:pStyle w:val="EndNoteBibliography"/>
        <w:spacing w:after="240"/>
      </w:pPr>
      <w:bookmarkStart w:id="582" w:name="_ENREF_42"/>
      <w:r w:rsidRPr="008B728D">
        <w:t>42.</w:t>
      </w:r>
      <w:r w:rsidRPr="008B728D">
        <w:tab/>
        <w:t>Shen C, Wang Z, Zhao F, et al. Treatment of 5 Critically Ill Patients With COVID-19 With Convalescent Plasma. JAMA 2020.</w:t>
      </w:r>
      <w:bookmarkEnd w:id="582"/>
    </w:p>
    <w:p w14:paraId="0B404138" w14:textId="77777777" w:rsidR="008B728D" w:rsidRPr="008B728D" w:rsidRDefault="008B728D" w:rsidP="008B728D">
      <w:pPr>
        <w:pStyle w:val="EndNoteBibliography"/>
        <w:spacing w:after="240"/>
      </w:pPr>
      <w:bookmarkStart w:id="583" w:name="_ENREF_43"/>
      <w:r w:rsidRPr="008B728D">
        <w:t>43.</w:t>
      </w:r>
      <w:r w:rsidRPr="008B728D">
        <w:tab/>
        <w:t>Duan K, Liu B, Li C, et al. Effectiveness of convalescent plasma therapy in severe COVID-19 patients. Proc Natl Acad Sci U S A 2020.</w:t>
      </w:r>
      <w:bookmarkEnd w:id="583"/>
    </w:p>
    <w:p w14:paraId="6A4A65E1" w14:textId="77777777" w:rsidR="008B728D" w:rsidRPr="008B728D" w:rsidRDefault="008B728D" w:rsidP="008B728D">
      <w:pPr>
        <w:pStyle w:val="EndNoteBibliography"/>
        <w:spacing w:after="240"/>
      </w:pPr>
      <w:bookmarkStart w:id="584" w:name="_ENREF_44"/>
      <w:r w:rsidRPr="008B728D">
        <w:t>44.</w:t>
      </w:r>
      <w:r w:rsidRPr="008B728D">
        <w:tab/>
        <w:t>Laustsen AH. How can monoclonal antibodies be harnessed against neglected tropical diseases and other infectious diseases? Expert Opin Drug Discov 2019;14:1103-12.</w:t>
      </w:r>
      <w:bookmarkEnd w:id="584"/>
    </w:p>
    <w:p w14:paraId="2CD4F0A9" w14:textId="77777777" w:rsidR="008B728D" w:rsidRPr="008B728D" w:rsidRDefault="008B728D" w:rsidP="008B728D">
      <w:pPr>
        <w:pStyle w:val="EndNoteBibliography"/>
        <w:spacing w:after="240"/>
      </w:pPr>
      <w:bookmarkStart w:id="585" w:name="_ENREF_45"/>
      <w:r w:rsidRPr="008B728D">
        <w:t>45.</w:t>
      </w:r>
      <w:r w:rsidRPr="008B728D">
        <w:tab/>
        <w:t>Mulangu S, Dodd LE, Davey RT, et al. A Randomized, Controlled Trial of Ebola Virus Disease Therapeutics. New England Journal of Medicine 2019;381:2293-303.</w:t>
      </w:r>
      <w:bookmarkEnd w:id="585"/>
    </w:p>
    <w:p w14:paraId="17D7FCF1" w14:textId="77777777" w:rsidR="008B728D" w:rsidRPr="008B728D" w:rsidRDefault="008B728D" w:rsidP="008B728D">
      <w:pPr>
        <w:pStyle w:val="EndNoteBibliography"/>
        <w:spacing w:after="240"/>
      </w:pPr>
      <w:bookmarkStart w:id="586" w:name="_ENREF_46"/>
      <w:r w:rsidRPr="008B728D">
        <w:t>46.</w:t>
      </w:r>
      <w:r w:rsidRPr="008B728D">
        <w:tab/>
        <w:t>Cao Y, Su B, Guo X, et al. Potent Neutralizing Antibodies against SARS-CoV-2 Identified by High-Throughput Single-Cell Sequencing of Convalescent Patients' B Cells. Cell 2020;182:73-84 e16.</w:t>
      </w:r>
      <w:bookmarkEnd w:id="586"/>
    </w:p>
    <w:p w14:paraId="428E81D9" w14:textId="77777777" w:rsidR="008B728D" w:rsidRPr="008B728D" w:rsidRDefault="008B728D" w:rsidP="008B728D">
      <w:pPr>
        <w:pStyle w:val="EndNoteBibliography"/>
        <w:spacing w:after="240"/>
      </w:pPr>
      <w:bookmarkStart w:id="587" w:name="_ENREF_47"/>
      <w:r w:rsidRPr="008B728D">
        <w:t>47.</w:t>
      </w:r>
      <w:r w:rsidRPr="008B728D">
        <w:tab/>
        <w:t>Zost SJ, Gilchuk P, Case JB, et al. Potently neutralizing and protective human antibodies against SARS-CoV-2. Nature 2020.</w:t>
      </w:r>
      <w:bookmarkEnd w:id="587"/>
    </w:p>
    <w:p w14:paraId="6A26A4A4" w14:textId="77777777" w:rsidR="008B728D" w:rsidRPr="008B728D" w:rsidRDefault="008B728D" w:rsidP="008B728D">
      <w:pPr>
        <w:pStyle w:val="EndNoteBibliography"/>
        <w:spacing w:after="240"/>
      </w:pPr>
      <w:bookmarkStart w:id="588" w:name="_ENREF_48"/>
      <w:r w:rsidRPr="008B728D">
        <w:t>48.</w:t>
      </w:r>
      <w:r w:rsidRPr="008B728D">
        <w:tab/>
        <w:t>Hansen J, Baum A, Pascal KE, et al. Studies in humanized mice and convalescent humans yield a SARS-CoV-2 antibody cocktail. Science 2020.</w:t>
      </w:r>
      <w:bookmarkEnd w:id="588"/>
    </w:p>
    <w:p w14:paraId="44EC3DC5" w14:textId="77777777" w:rsidR="008B728D" w:rsidRPr="008B728D" w:rsidRDefault="008B728D" w:rsidP="008B728D">
      <w:pPr>
        <w:pStyle w:val="EndNoteBibliography"/>
        <w:spacing w:after="240"/>
      </w:pPr>
      <w:bookmarkStart w:id="589" w:name="_ENREF_49"/>
      <w:r w:rsidRPr="008B728D">
        <w:t>49.</w:t>
      </w:r>
      <w:r w:rsidRPr="008B728D">
        <w:tab/>
        <w:t>Regeneron Pharmaceuticals Inc. Investigator's Brochure REGN10933+REGN10987. 2020.</w:t>
      </w:r>
      <w:bookmarkEnd w:id="589"/>
    </w:p>
    <w:p w14:paraId="4DCF2790" w14:textId="77777777" w:rsidR="008B728D" w:rsidRPr="008B728D" w:rsidRDefault="008B728D" w:rsidP="008B728D">
      <w:pPr>
        <w:pStyle w:val="EndNoteBibliography"/>
        <w:spacing w:after="240"/>
      </w:pPr>
      <w:bookmarkStart w:id="590" w:name="_ENREF_50"/>
      <w:r w:rsidRPr="008B728D">
        <w:t>50.</w:t>
      </w:r>
      <w:r w:rsidRPr="008B728D">
        <w:tab/>
        <w:t>Baum A, Copin R, Ajithdoss D, et al. REGN-COV2 antibody cocktail prevents and treats SARS-CoV-2 infection in rhesus macaques and hamsters. bioRxiv 2020:2020.08.02.233320.</w:t>
      </w:r>
      <w:bookmarkEnd w:id="590"/>
    </w:p>
    <w:p w14:paraId="1122D51E" w14:textId="77777777" w:rsidR="008B728D" w:rsidRPr="008B728D" w:rsidRDefault="008B728D" w:rsidP="008B728D">
      <w:pPr>
        <w:pStyle w:val="EndNoteBibliography"/>
        <w:spacing w:after="240"/>
      </w:pPr>
      <w:bookmarkStart w:id="591" w:name="_ENREF_51"/>
      <w:r w:rsidRPr="008B728D">
        <w:t>51.</w:t>
      </w:r>
      <w:r w:rsidRPr="008B728D">
        <w:tab/>
        <w:t>Desborough MJR, Doyle AJ, Griffiths A, Retter A, Breen KA, Hunt BJ. Image-proven thromboembolism in patients with severe COVID-19 in a tertiary critical care unit in the United Kingdom. Thromb Res 2020;193:1-4.</w:t>
      </w:r>
      <w:bookmarkEnd w:id="591"/>
    </w:p>
    <w:p w14:paraId="47A1AA3F" w14:textId="77777777" w:rsidR="008B728D" w:rsidRPr="008B728D" w:rsidRDefault="008B728D" w:rsidP="008B728D">
      <w:pPr>
        <w:pStyle w:val="EndNoteBibliography"/>
        <w:spacing w:after="240"/>
      </w:pPr>
      <w:bookmarkStart w:id="592" w:name="_ENREF_52"/>
      <w:r w:rsidRPr="008B728D">
        <w:t>52.</w:t>
      </w:r>
      <w:r w:rsidRPr="008B728D">
        <w:tab/>
        <w:t>Taus F, Salvagno G, Cane S, et al. Platelets Promote Thromboinflammation in SARS-CoV-2 Pneumonia. Arterioscler Thromb Vasc Biol 2020:ATVBAHA120315175.</w:t>
      </w:r>
      <w:bookmarkEnd w:id="592"/>
    </w:p>
    <w:p w14:paraId="323F97AE" w14:textId="77777777" w:rsidR="008B728D" w:rsidRPr="008B728D" w:rsidRDefault="008B728D" w:rsidP="008B728D">
      <w:pPr>
        <w:pStyle w:val="EndNoteBibliography"/>
        <w:spacing w:after="240"/>
      </w:pPr>
      <w:bookmarkStart w:id="593" w:name="_ENREF_53"/>
      <w:r w:rsidRPr="008B728D">
        <w:t>53.</w:t>
      </w:r>
      <w:r w:rsidRPr="008B728D">
        <w:tab/>
        <w:t>Townsley DM. Hematologic complications of pregnancy. Semin Hematol 2013;50:222-31.</w:t>
      </w:r>
      <w:bookmarkEnd w:id="593"/>
    </w:p>
    <w:p w14:paraId="3C660E42" w14:textId="77777777" w:rsidR="008B728D" w:rsidRPr="008B728D" w:rsidRDefault="008B728D" w:rsidP="008B728D">
      <w:pPr>
        <w:pStyle w:val="EndNoteBibliography"/>
        <w:spacing w:after="240"/>
      </w:pPr>
      <w:bookmarkStart w:id="594" w:name="_ENREF_54"/>
      <w:r w:rsidRPr="008B728D">
        <w:lastRenderedPageBreak/>
        <w:t>54.</w:t>
      </w:r>
      <w:r w:rsidRPr="008B728D">
        <w:tab/>
        <w:t>Brooks JP, Radojicic C, Riedl MA, Newcomer SD, Banerji A, Hsu FI. Experience with Intravenous Plasma-Derived C1-Inhibitor in Pregnant Women with Hereditary Angioedema: A Systematic Literature Review. J Allergy Clin Immunol Pract 2020.</w:t>
      </w:r>
      <w:bookmarkEnd w:id="594"/>
    </w:p>
    <w:p w14:paraId="79F692DC" w14:textId="77777777" w:rsidR="008B728D" w:rsidRPr="008B728D" w:rsidRDefault="008B728D" w:rsidP="008B728D">
      <w:pPr>
        <w:pStyle w:val="EndNoteBibliography"/>
        <w:spacing w:after="240"/>
      </w:pPr>
      <w:bookmarkStart w:id="595" w:name="_ENREF_55"/>
      <w:r w:rsidRPr="008B728D">
        <w:t>55.</w:t>
      </w:r>
      <w:r w:rsidRPr="008B728D">
        <w:tab/>
        <w:t>Scully M, Thomas M, Underwood M, et al. Thrombotic thrombocytopenic purpura and pregnancy: presentation, management, and subsequent pregnancy outcomes. Blood 2014;124:211-9.</w:t>
      </w:r>
      <w:bookmarkEnd w:id="595"/>
    </w:p>
    <w:p w14:paraId="06482AC6" w14:textId="77777777" w:rsidR="008B728D" w:rsidRPr="008B728D" w:rsidRDefault="008B728D" w:rsidP="008B728D">
      <w:pPr>
        <w:pStyle w:val="EndNoteBibliography"/>
        <w:spacing w:after="240"/>
      </w:pPr>
      <w:bookmarkStart w:id="596" w:name="_ENREF_56"/>
      <w:r w:rsidRPr="008B728D">
        <w:t>56.</w:t>
      </w:r>
      <w:r w:rsidRPr="008B728D">
        <w:tab/>
        <w:t>Chambers CD, Johnson DL, Xu R, et al. Birth outcomes in women who have taken adalimumab in pregnancy: A prospective cohort study. PloS one 2019;14:e0223603.</w:t>
      </w:r>
      <w:bookmarkEnd w:id="596"/>
    </w:p>
    <w:p w14:paraId="3D3C09AD" w14:textId="77777777" w:rsidR="008B728D" w:rsidRPr="008B728D" w:rsidRDefault="008B728D" w:rsidP="008B728D">
      <w:pPr>
        <w:pStyle w:val="EndNoteBibliography"/>
        <w:spacing w:after="240"/>
      </w:pPr>
      <w:bookmarkStart w:id="597" w:name="_ENREF_57"/>
      <w:r w:rsidRPr="008B728D">
        <w:t>57.</w:t>
      </w:r>
      <w:r w:rsidRPr="008B728D">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597"/>
    </w:p>
    <w:p w14:paraId="580FE91B" w14:textId="77777777" w:rsidR="008B728D" w:rsidRPr="008B728D" w:rsidRDefault="008B728D" w:rsidP="008B728D">
      <w:pPr>
        <w:pStyle w:val="EndNoteBibliography"/>
        <w:spacing w:after="240"/>
      </w:pPr>
      <w:bookmarkStart w:id="598" w:name="_ENREF_58"/>
      <w:r w:rsidRPr="008B728D">
        <w:t>58.</w:t>
      </w:r>
      <w:r w:rsidRPr="008B728D">
        <w:tab/>
        <w:t>Allotey J, Stallings E, Bonet M, et al. Clinical manifestations, risk factors, and maternal and perinatal outcomes of coronavirus disease 2019 in pregnancy: living systematic review and meta-analysis. Bmj 2020;370:m3320.</w:t>
      </w:r>
      <w:bookmarkEnd w:id="598"/>
    </w:p>
    <w:p w14:paraId="788E74EF" w14:textId="77777777" w:rsidR="008B728D" w:rsidRPr="008B728D" w:rsidRDefault="008B728D" w:rsidP="008B728D">
      <w:pPr>
        <w:pStyle w:val="EndNoteBibliography"/>
        <w:spacing w:after="240"/>
      </w:pPr>
      <w:bookmarkStart w:id="599" w:name="_ENREF_59"/>
      <w:r w:rsidRPr="008B728D">
        <w:t>59.</w:t>
      </w:r>
      <w:r w:rsidRPr="008B728D">
        <w:tab/>
        <w:t>Knight M, Bunch K, Vousden N, et al. Characteristics and outcomes of pregnant women admitted to hospital with confirmed SARS-CoV-2 infection in UK: national population based cohort study. Bmj 2020;369:m2107.</w:t>
      </w:r>
      <w:bookmarkEnd w:id="599"/>
    </w:p>
    <w:p w14:paraId="66F40087" w14:textId="77777777" w:rsidR="008B728D" w:rsidRPr="008B728D" w:rsidRDefault="008B728D" w:rsidP="008B728D">
      <w:pPr>
        <w:pStyle w:val="EndNoteBibliography"/>
        <w:spacing w:after="240"/>
      </w:pPr>
      <w:bookmarkStart w:id="600" w:name="_ENREF_60"/>
      <w:r w:rsidRPr="008B728D">
        <w:t>60.</w:t>
      </w:r>
      <w:r w:rsidRPr="008B728D">
        <w:tab/>
        <w:t>Knight M, Morris RK, Furniss J, Chappell LC. Include pregnant women in research-particularly covid-19 research. Bmj 2020;370:m3305.</w:t>
      </w:r>
      <w:bookmarkEnd w:id="600"/>
    </w:p>
    <w:p w14:paraId="5CF20367" w14:textId="77777777" w:rsidR="008B728D" w:rsidRPr="008B728D" w:rsidRDefault="008B728D" w:rsidP="008B728D">
      <w:pPr>
        <w:pStyle w:val="EndNoteBibliography"/>
        <w:spacing w:after="240"/>
      </w:pPr>
      <w:bookmarkStart w:id="601" w:name="_ENREF_61"/>
      <w:r w:rsidRPr="008B728D">
        <w:t>61.</w:t>
      </w:r>
      <w:r w:rsidRPr="008B728D">
        <w:tab/>
        <w:t>Duley L, Meher S, Hunter KE, Seidler AL, Askie LM. Antiplatelet agents for preventing pre-eclampsia and its complications. Cochrane Database Syst Rev 2019;2019.</w:t>
      </w:r>
      <w:bookmarkEnd w:id="601"/>
    </w:p>
    <w:p w14:paraId="01DBED37" w14:textId="77777777" w:rsidR="008B728D" w:rsidRPr="008B728D" w:rsidRDefault="008B728D" w:rsidP="008B728D">
      <w:pPr>
        <w:pStyle w:val="EndNoteBibliography"/>
        <w:spacing w:after="240"/>
      </w:pPr>
      <w:bookmarkStart w:id="602" w:name="_ENREF_62"/>
      <w:r w:rsidRPr="008B728D">
        <w:t>62.</w:t>
      </w:r>
      <w:r w:rsidRPr="008B728D">
        <w:tab/>
        <w:t>Chaemsaithong P, Cuenca-Gomez D, Plana MN, Gil MM, Poon LC. Does low-dose aspirin initiated before 11 weeks' gestation reduce the rate of preeclampsia? Am J Obstet Gynecol 2020;222:437-50.</w:t>
      </w:r>
      <w:bookmarkEnd w:id="602"/>
    </w:p>
    <w:p w14:paraId="34735A31" w14:textId="77777777" w:rsidR="008B728D" w:rsidRPr="008B728D" w:rsidRDefault="008B728D" w:rsidP="008B728D">
      <w:pPr>
        <w:pStyle w:val="EndNoteBibliography"/>
        <w:spacing w:after="240"/>
      </w:pPr>
      <w:bookmarkStart w:id="603" w:name="_ENREF_63"/>
      <w:r w:rsidRPr="008B728D">
        <w:t>63.</w:t>
      </w:r>
      <w:r w:rsidRPr="008B728D">
        <w:tab/>
        <w:t>Webster K, Fishburn S, Maresh M, Findlay SC, Chappell LC, Guideline C. Diagnosis and management of hypertension in pregnancy: summary of updated NICE guidance. BMJ 2019;366:l5119.</w:t>
      </w:r>
      <w:bookmarkEnd w:id="603"/>
    </w:p>
    <w:p w14:paraId="4F039814" w14:textId="378E3A7B" w:rsidR="008B728D" w:rsidRPr="008B728D" w:rsidRDefault="008B728D" w:rsidP="008B728D">
      <w:pPr>
        <w:pStyle w:val="EndNoteBibliography"/>
        <w:spacing w:after="240"/>
      </w:pPr>
      <w:bookmarkStart w:id="604" w:name="_ENREF_64"/>
      <w:r w:rsidRPr="008B728D">
        <w:t>64.</w:t>
      </w:r>
      <w:r w:rsidRPr="008B728D">
        <w:tab/>
        <w:t xml:space="preserve">IMPROVE-IT: Examining Outcomes in Subjects With Acute Coronary Syndrome: Vytorin (Ezetimibe/Simvastatin) vs Simvastatin. (Accessed 4 Aug 2013, 2013, at </w:t>
      </w:r>
      <w:hyperlink r:id="rId17" w:history="1">
        <w:r w:rsidRPr="008B728D">
          <w:rPr>
            <w:rStyle w:val="Hyperlink"/>
            <w:rFonts w:cs="Arial"/>
          </w:rPr>
          <w:t>http://clinicaltrials.gov/ct2/show/NCT00202878</w:t>
        </w:r>
      </w:hyperlink>
      <w:r w:rsidRPr="008B728D">
        <w:t>.)</w:t>
      </w:r>
      <w:bookmarkEnd w:id="604"/>
    </w:p>
    <w:p w14:paraId="0FF9164C" w14:textId="77777777" w:rsidR="008B728D" w:rsidRPr="008B728D" w:rsidRDefault="008B728D" w:rsidP="008B728D">
      <w:pPr>
        <w:pStyle w:val="EndNoteBibliography"/>
        <w:spacing w:after="240"/>
      </w:pPr>
      <w:bookmarkStart w:id="605" w:name="_ENREF_65"/>
      <w:r w:rsidRPr="008B728D">
        <w:t>65.</w:t>
      </w:r>
      <w:r w:rsidRPr="008B728D">
        <w:tab/>
        <w:t>Hoeltzenbein M, Beck E, Rajwanshi R, et al. Tocilizumab use in pregnancy: Analysis of a global safety database including data from clinical trials and post-marketing data. Semin Arthritis Rheum 2016;46:238-45.</w:t>
      </w:r>
      <w:bookmarkEnd w:id="605"/>
    </w:p>
    <w:p w14:paraId="5E307400" w14:textId="77777777" w:rsidR="008B728D" w:rsidRPr="008B728D" w:rsidRDefault="008B728D" w:rsidP="008B728D">
      <w:pPr>
        <w:pStyle w:val="EndNoteBibliography"/>
        <w:spacing w:after="240"/>
      </w:pPr>
      <w:bookmarkStart w:id="606" w:name="_ENREF_66"/>
      <w:r w:rsidRPr="008B728D">
        <w:t>66.</w:t>
      </w:r>
      <w:r w:rsidRPr="008B728D">
        <w:tab/>
        <w:t>Nakajima K, Watanabe O, Mochizuki M, Nakasone A, Ishizuka N, Murashima A. Pregnancy outcomes after exposure to tocilizumab: A retrospective analysis of 61 patients in Japan. Mod Rheumatol 2016;26:667-71.</w:t>
      </w:r>
      <w:bookmarkEnd w:id="606"/>
    </w:p>
    <w:p w14:paraId="521F8FC6" w14:textId="77777777" w:rsidR="008B728D" w:rsidRPr="008B728D" w:rsidRDefault="008B728D" w:rsidP="008B728D">
      <w:pPr>
        <w:pStyle w:val="EndNoteBibliography"/>
        <w:spacing w:after="240"/>
      </w:pPr>
      <w:bookmarkStart w:id="607" w:name="_ENREF_67"/>
      <w:r w:rsidRPr="008B728D">
        <w:t>67.</w:t>
      </w:r>
      <w:r w:rsidRPr="008B728D">
        <w:tab/>
        <w:t>Saito J, Yakuwa N, Kaneko K, et al. Tocilizumab during pregnancy and lactation: drug levels in maternal serum, cord blood, breast milk and infant serum. Rheumatology (Oxford) 2019;58:1505-7.</w:t>
      </w:r>
      <w:bookmarkEnd w:id="607"/>
    </w:p>
    <w:p w14:paraId="0E263DE7" w14:textId="77777777" w:rsidR="008B728D" w:rsidRPr="008B728D" w:rsidRDefault="008B728D" w:rsidP="008B728D">
      <w:pPr>
        <w:pStyle w:val="EndNoteBibliography"/>
        <w:spacing w:after="240"/>
      </w:pPr>
      <w:bookmarkStart w:id="608" w:name="_ENREF_68"/>
      <w:r w:rsidRPr="008B728D">
        <w:t>68.</w:t>
      </w:r>
      <w:r w:rsidRPr="008B728D">
        <w:tab/>
        <w:t>Saito J, Yakuwa N, Takai C, et al. Tocilizumab concentrations in maternal serum and breast milk during breastfeeding and a safety assessment in infants: a case study. Rheumatology (Oxford) 2018;57:1499-501.</w:t>
      </w:r>
      <w:bookmarkEnd w:id="608"/>
    </w:p>
    <w:p w14:paraId="08A874ED" w14:textId="77777777" w:rsidR="008B728D" w:rsidRPr="008B728D" w:rsidRDefault="008B728D" w:rsidP="008B728D">
      <w:pPr>
        <w:pStyle w:val="EndNoteBibliography"/>
      </w:pPr>
      <w:bookmarkStart w:id="609" w:name="_ENREF_69"/>
      <w:r w:rsidRPr="008B728D">
        <w:t>69.</w:t>
      </w:r>
      <w:r w:rsidRPr="008B728D">
        <w:tab/>
        <w:t>Flint J, Panchal S, Hurrell A, et al. BSR and BHPR guideline on prescribing drugs in pregnancy and breastfeeding-Part I: standard and biologic disease modifying anti-rheumatic drugs and corticosteroids. Rheumatology (Oxford) 2016;55:1693-7.</w:t>
      </w:r>
      <w:bookmarkEnd w:id="609"/>
    </w:p>
    <w:p w14:paraId="4CEC693A" w14:textId="5B69E5F9"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610" w:name="_Toc55114290"/>
      <w:r>
        <w:lastRenderedPageBreak/>
        <w:t>Contact details</w:t>
      </w:r>
      <w:bookmarkEnd w:id="610"/>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8" w:history="1">
        <w:r w:rsidRPr="00112A25">
          <w:rPr>
            <w:rStyle w:val="Hyperlink"/>
            <w:rFonts w:cs="Arial"/>
          </w:rPr>
          <w:t>www.recoverytrial.net</w:t>
        </w:r>
      </w:hyperlink>
    </w:p>
    <w:p w14:paraId="2FA8B671" w14:textId="0C00C243" w:rsidR="00112A25" w:rsidRDefault="00112A25" w:rsidP="00112A25">
      <w:pPr>
        <w:jc w:val="center"/>
      </w:pPr>
      <w:r w:rsidRPr="00834413">
        <w:t>(</w:t>
      </w:r>
      <w:proofErr w:type="gramStart"/>
      <w:r w:rsidRPr="00834413">
        <w:t>copies</w:t>
      </w:r>
      <w:proofErr w:type="gramEnd"/>
      <w:r w:rsidRPr="00834413">
        <w:t xml:space="preserve">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w:t>
      </w:r>
      <w:proofErr w:type="gramStart"/>
      <w:r w:rsidRPr="000E4F23">
        <w:t>Vo</w:t>
      </w:r>
      <w:proofErr w:type="gramEnd"/>
      <w:r w:rsidRPr="000E4F23">
        <w:t xml:space="preserve"> Van </w:t>
      </w:r>
      <w:proofErr w:type="spellStart"/>
      <w:r w:rsidRPr="000E4F23">
        <w:t>Kiet</w:t>
      </w:r>
      <w:proofErr w:type="spellEnd"/>
      <w:r w:rsidRPr="000E4F23">
        <w:t xml:space="preserve">, </w:t>
      </w:r>
      <w:r>
        <w:t>D</w:t>
      </w:r>
      <w:r w:rsidRPr="000E4F23">
        <w:t>istrict 5</w:t>
      </w:r>
      <w:r>
        <w:t xml:space="preserve">, </w:t>
      </w:r>
      <w:proofErr w:type="spellStart"/>
      <w:r w:rsidRPr="000E4F23">
        <w:t>Ho</w:t>
      </w:r>
      <w:proofErr w:type="spellEnd"/>
      <w:r w:rsidRPr="000E4F23">
        <w:t xml:space="preserve">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9">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 xml:space="preserve">Jl. P. </w:t>
      </w:r>
      <w:proofErr w:type="spellStart"/>
      <w:r>
        <w:t>Diponegoro</w:t>
      </w:r>
      <w:proofErr w:type="spellEnd"/>
      <w:r>
        <w:t xml:space="preserve">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 xml:space="preserve">epal, </w:t>
      </w:r>
      <w:proofErr w:type="spellStart"/>
      <w:r w:rsidRPr="00514A78">
        <w:rPr>
          <w:rFonts w:eastAsia="Arial"/>
          <w:lang w:val="en-US"/>
        </w:rPr>
        <w:t>Patan</w:t>
      </w:r>
      <w:proofErr w:type="spellEnd"/>
      <w:r w:rsidRPr="00514A78">
        <w:rPr>
          <w:rFonts w:eastAsia="Arial"/>
          <w:lang w:val="en-US"/>
        </w:rPr>
        <w:t xml:space="preserve">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proofErr w:type="gramStart"/>
      <w:r w:rsidRPr="00514A78">
        <w:rPr>
          <w:rFonts w:eastAsia="Arial"/>
          <w:lang w:val="en-US"/>
        </w:rPr>
        <w:t>Tel :</w:t>
      </w:r>
      <w:proofErr w:type="gramEnd"/>
      <w:r w:rsidRPr="00514A78">
        <w:rPr>
          <w:rFonts w:eastAsia="Arial"/>
          <w:lang w:val="en-US"/>
        </w:rPr>
        <w:t xml:space="preserve">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6A54B2CE" w14:textId="77777777" w:rsidR="00A46DE7" w:rsidRPr="008D19B8" w:rsidRDefault="00A46DE7" w:rsidP="00A46DE7">
      <w:pPr>
        <w:rPr>
          <w:sz w:val="20"/>
        </w:rPr>
      </w:pP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0">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1" w:history="1">
              <w:r w:rsidRPr="00C752CE">
                <w:rPr>
                  <w:rStyle w:val="Hyperlink"/>
                  <w:sz w:val="32"/>
                  <w:szCs w:val="40"/>
                </w:rPr>
                <w:t>www.recoverytrial.net</w:t>
              </w:r>
            </w:hyperlink>
          </w:p>
        </w:tc>
      </w:tr>
    </w:tbl>
    <w:p w14:paraId="0DC168B8" w14:textId="6151F15D"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A88D2" w16cex:dateUtc="2020-11-14T16:48:00Z"/>
  <w16cex:commentExtensible w16cex:durableId="235A8F14" w16cex:dateUtc="2020-11-14T17:15:00Z"/>
  <w16cex:commentExtensible w16cex:durableId="235A9098" w16cex:dateUtc="2020-11-14T17:21:00Z"/>
  <w16cex:commentExtensible w16cex:durableId="235A90BB" w16cex:dateUtc="2020-11-14T1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4AD81" w16cid:durableId="235A888A"/>
  <w16cid:commentId w16cid:paraId="508596CA" w16cid:durableId="235A88D2"/>
  <w16cid:commentId w16cid:paraId="3085032F" w16cid:durableId="235A888B"/>
  <w16cid:commentId w16cid:paraId="495E6B2F" w16cid:durableId="235A8F14"/>
  <w16cid:commentId w16cid:paraId="210FD887" w16cid:durableId="235A888C"/>
  <w16cid:commentId w16cid:paraId="3C26FA05" w16cid:durableId="235A888D"/>
  <w16cid:commentId w16cid:paraId="2172287A" w16cid:durableId="235A9098"/>
  <w16cid:commentId w16cid:paraId="6809FCB2" w16cid:durableId="235A90BB"/>
  <w16cid:commentId w16cid:paraId="50652036" w16cid:durableId="235A888E"/>
  <w16cid:commentId w16cid:paraId="0E816C72" w16cid:durableId="235A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B052B" w14:textId="77777777" w:rsidR="00C51406" w:rsidRDefault="00C51406" w:rsidP="00F123A0">
      <w:r>
        <w:separator/>
      </w:r>
    </w:p>
    <w:p w14:paraId="66C1EE61" w14:textId="77777777" w:rsidR="00C51406" w:rsidRDefault="00C51406" w:rsidP="00F123A0"/>
  </w:endnote>
  <w:endnote w:type="continuationSeparator" w:id="0">
    <w:p w14:paraId="7221A0C3" w14:textId="77777777" w:rsidR="00C51406" w:rsidRDefault="00C51406" w:rsidP="00F123A0">
      <w:r>
        <w:continuationSeparator/>
      </w:r>
    </w:p>
    <w:p w14:paraId="0F214D35" w14:textId="77777777" w:rsidR="00C51406" w:rsidRDefault="00C51406" w:rsidP="00F123A0"/>
  </w:endnote>
  <w:endnote w:type="continuationNotice" w:id="1">
    <w:p w14:paraId="6C831AA7" w14:textId="77777777" w:rsidR="00C51406" w:rsidRDefault="00C5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114EAB1" w:rsidR="00C51406" w:rsidRPr="00F123A0" w:rsidRDefault="00C51406"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A27F3C">
      <w:rPr>
        <w:noProof/>
        <w:sz w:val="20"/>
        <w:szCs w:val="20"/>
      </w:rPr>
      <w:t>28</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A27F3C">
      <w:rPr>
        <w:noProof/>
        <w:sz w:val="20"/>
        <w:szCs w:val="20"/>
      </w:rPr>
      <w:t>39</w:t>
    </w:r>
    <w:r w:rsidRPr="00F123A0">
      <w:rPr>
        <w:sz w:val="20"/>
        <w:szCs w:val="20"/>
      </w:rPr>
      <w:fldChar w:fldCharType="end"/>
    </w:r>
  </w:p>
  <w:p w14:paraId="25879485" w14:textId="31240E7F" w:rsidR="00C51406" w:rsidRPr="00F123A0" w:rsidRDefault="00C51406" w:rsidP="00F123A0">
    <w:pPr>
      <w:tabs>
        <w:tab w:val="right" w:pos="9639"/>
      </w:tabs>
      <w:rPr>
        <w:sz w:val="20"/>
        <w:szCs w:val="20"/>
      </w:rPr>
    </w:pPr>
    <w:r w:rsidRPr="00F123A0">
      <w:rPr>
        <w:sz w:val="20"/>
        <w:szCs w:val="20"/>
      </w:rPr>
      <w:t>RECOVERY [</w:t>
    </w:r>
    <w:r>
      <w:rPr>
        <w:sz w:val="20"/>
        <w:szCs w:val="20"/>
      </w:rPr>
      <w:t>V11.</w:t>
    </w:r>
    <w:del w:id="17" w:author="Richard Haynes" w:date="2020-11-21T12:00:00Z">
      <w:r w:rsidDel="00777331">
        <w:rPr>
          <w:sz w:val="20"/>
          <w:szCs w:val="20"/>
        </w:rPr>
        <w:delText xml:space="preserve">0 </w:delText>
      </w:r>
    </w:del>
    <w:ins w:id="18" w:author="Richard Haynes" w:date="2020-11-21T12:00:00Z">
      <w:r w:rsidR="00777331">
        <w:rPr>
          <w:sz w:val="20"/>
          <w:szCs w:val="20"/>
        </w:rPr>
        <w:t xml:space="preserve">1 </w:t>
      </w:r>
    </w:ins>
    <w:r w:rsidRPr="00F123A0">
      <w:rPr>
        <w:sz w:val="20"/>
        <w:szCs w:val="20"/>
      </w:rPr>
      <w:t>2020-</w:t>
    </w:r>
    <w:r>
      <w:rPr>
        <w:sz w:val="20"/>
        <w:szCs w:val="20"/>
      </w:rPr>
      <w:t>11-</w:t>
    </w:r>
    <w:ins w:id="19" w:author="Richard Haynes" w:date="2020-11-21T12:00:00Z">
      <w:r w:rsidR="00777331">
        <w:rPr>
          <w:sz w:val="20"/>
          <w:szCs w:val="20"/>
        </w:rPr>
        <w:t>2</w:t>
      </w:r>
    </w:ins>
    <w:r>
      <w:rPr>
        <w:sz w:val="20"/>
        <w:szCs w:val="20"/>
      </w:rPr>
      <w:t>1</w:t>
    </w:r>
    <w:del w:id="20" w:author="Richard Haynes" w:date="2020-11-21T12:00:00Z">
      <w:r w:rsidDel="00777331">
        <w:rPr>
          <w:sz w:val="20"/>
          <w:szCs w:val="20"/>
        </w:rPr>
        <w:delText>9</w:delText>
      </w:r>
    </w:del>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C51406" w:rsidRPr="00F123A0" w:rsidRDefault="00C51406" w:rsidP="00F123A0">
    <w:pPr>
      <w:tabs>
        <w:tab w:val="right" w:pos="9639"/>
        <w:tab w:val="center" w:pos="10490"/>
      </w:tabs>
      <w:rPr>
        <w:sz w:val="20"/>
        <w:szCs w:val="20"/>
      </w:rPr>
    </w:pPr>
    <w:r w:rsidRPr="00F123A0">
      <w:rPr>
        <w:sz w:val="20"/>
        <w:szCs w:val="20"/>
      </w:rPr>
      <w:tab/>
    </w:r>
    <w:proofErr w:type="spellStart"/>
    <w:r w:rsidRPr="00F123A0">
      <w:rPr>
        <w:sz w:val="20"/>
        <w:szCs w:val="20"/>
      </w:rPr>
      <w:t>EudraCT</w:t>
    </w:r>
    <w:proofErr w:type="spellEnd"/>
    <w:r w:rsidRPr="00F123A0">
      <w:rPr>
        <w:sz w:val="20"/>
        <w:szCs w:val="20"/>
      </w:rPr>
      <w:t xml:space="preserve"> 2020-001113-21</w:t>
    </w:r>
  </w:p>
  <w:p w14:paraId="4EBED393" w14:textId="77777777" w:rsidR="00C51406" w:rsidRPr="006E50F3" w:rsidRDefault="00C51406"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300D5" w14:textId="77777777" w:rsidR="00C51406" w:rsidRDefault="00C51406" w:rsidP="00F123A0">
      <w:r>
        <w:separator/>
      </w:r>
    </w:p>
    <w:p w14:paraId="4CB3DDB8" w14:textId="77777777" w:rsidR="00C51406" w:rsidRDefault="00C51406" w:rsidP="00F123A0"/>
  </w:footnote>
  <w:footnote w:type="continuationSeparator" w:id="0">
    <w:p w14:paraId="6053BFD4" w14:textId="77777777" w:rsidR="00C51406" w:rsidRDefault="00C51406" w:rsidP="00F123A0">
      <w:r>
        <w:continuationSeparator/>
      </w:r>
    </w:p>
    <w:p w14:paraId="07F31BC9" w14:textId="77777777" w:rsidR="00C51406" w:rsidRDefault="00C51406" w:rsidP="00F123A0"/>
  </w:footnote>
  <w:footnote w:type="continuationNotice" w:id="1">
    <w:p w14:paraId="308FCEFE" w14:textId="77777777" w:rsidR="00C51406" w:rsidRDefault="00C51406"/>
  </w:footnote>
  <w:footnote w:id="2">
    <w:p w14:paraId="09BD6A4F" w14:textId="657C3C71" w:rsidR="00C51406" w:rsidRDefault="00C51406"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3">
    <w:p w14:paraId="6311AE75" w14:textId="59AE100E" w:rsidR="00C51406" w:rsidRDefault="00C51406">
      <w:pPr>
        <w:pStyle w:val="FootnoteText"/>
      </w:pPr>
      <w:r>
        <w:rPr>
          <w:rStyle w:val="FootnoteReference"/>
        </w:rPr>
        <w:footnoteRef/>
      </w:r>
      <w:r>
        <w:t xml:space="preserve"> </w:t>
      </w:r>
      <w:r w:rsidRPr="00F321AD">
        <w:rPr>
          <w:sz w:val="20"/>
        </w:rPr>
        <w:t xml:space="preserve">Treatment should be discontinued </w:t>
      </w:r>
      <w:r>
        <w:rPr>
          <w:sz w:val="20"/>
        </w:rPr>
        <w:t xml:space="preserve">at 10 days or </w:t>
      </w:r>
      <w:r w:rsidRPr="00F321AD">
        <w:rPr>
          <w:sz w:val="20"/>
        </w:rPr>
        <w:t>on discharge from hospital</w:t>
      </w:r>
      <w:r>
        <w:rPr>
          <w:sz w:val="20"/>
        </w:rPr>
        <w:t xml:space="preserve"> if sooner</w:t>
      </w:r>
    </w:p>
  </w:footnote>
  <w:footnote w:id="4">
    <w:p w14:paraId="7DD6FD1B" w14:textId="77777777" w:rsidR="00C51406" w:rsidRPr="00C54ABA" w:rsidRDefault="00C51406">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5">
    <w:p w14:paraId="3BB8EDE5" w14:textId="77777777" w:rsidR="00C51406" w:rsidRDefault="00C51406">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 xml:space="preserve">a </w:t>
      </w:r>
      <w:proofErr w:type="spellStart"/>
      <w:r>
        <w:rPr>
          <w:sz w:val="18"/>
          <w:szCs w:val="18"/>
        </w:rPr>
        <w:t>hyperinflammatory</w:t>
      </w:r>
      <w:proofErr w:type="spellEnd"/>
      <w:r>
        <w:rPr>
          <w:sz w:val="18"/>
          <w:szCs w:val="18"/>
        </w:rPr>
        <w:t xml:space="preserve">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C51406" w:rsidRDefault="00C51406"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6">
    <w:p w14:paraId="370BD79E" w14:textId="77777777" w:rsidR="00C51406" w:rsidRPr="00C54ABA" w:rsidRDefault="00C51406"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7">
    <w:p w14:paraId="5C5B9965" w14:textId="77777777" w:rsidR="00C51406" w:rsidRPr="00C54ABA" w:rsidRDefault="00C51406" w:rsidP="00F31D86">
      <w:pPr>
        <w:pStyle w:val="FootnoteText"/>
        <w:rPr>
          <w:sz w:val="22"/>
        </w:rPr>
      </w:pPr>
      <w:r w:rsidRPr="00C54ABA">
        <w:rPr>
          <w:rStyle w:val="FootnoteReference"/>
          <w:sz w:val="18"/>
        </w:rPr>
        <w:footnoteRef/>
      </w:r>
      <w:r w:rsidRPr="00C54ABA">
        <w:rPr>
          <w:sz w:val="18"/>
        </w:rPr>
        <w:t xml:space="preserve"> https://www.shotuk.org/reporting/</w:t>
      </w:r>
    </w:p>
  </w:footnote>
  <w:footnote w:id="8">
    <w:p w14:paraId="445B240A" w14:textId="2FF44C47" w:rsidR="00C51406" w:rsidRPr="001B27CF" w:rsidRDefault="00C51406" w:rsidP="0040122A">
      <w:pPr>
        <w:autoSpaceDE/>
        <w:autoSpaceDN/>
        <w:adjustRightInd/>
        <w:contextualSpacing w:val="0"/>
        <w:jc w:val="left"/>
        <w:rPr>
          <w:rFonts w:ascii="Times New Roman" w:eastAsia="Times New Roman" w:hAnsi="Times New Roman" w:cs="Times New Roman"/>
          <w:bCs w:val="0"/>
          <w:color w:val="auto"/>
          <w:sz w:val="22"/>
          <w:lang w:eastAsia="en-US"/>
        </w:rPr>
      </w:pPr>
      <w:r w:rsidRPr="001B27CF">
        <w:rPr>
          <w:rStyle w:val="FootnoteReference"/>
          <w:rFonts w:cs="Arial"/>
          <w:sz w:val="18"/>
          <w:szCs w:val="22"/>
        </w:rPr>
        <w:footnoteRef/>
      </w:r>
      <w:r w:rsidRPr="001B27CF">
        <w:rPr>
          <w:sz w:val="18"/>
          <w:szCs w:val="22"/>
        </w:rPr>
        <w:t xml:space="preserve"> Note: The risk of reactivation of latent tuberculosis with </w:t>
      </w:r>
      <w:proofErr w:type="spellStart"/>
      <w:r w:rsidRPr="001B27CF">
        <w:rPr>
          <w:sz w:val="18"/>
          <w:szCs w:val="22"/>
        </w:rPr>
        <w:t>tocilizumab</w:t>
      </w:r>
      <w:proofErr w:type="spellEnd"/>
      <w:r w:rsidRPr="001B27CF">
        <w:rPr>
          <w:sz w:val="18"/>
          <w:szCs w:val="22"/>
        </w:rPr>
        <w:t xml:space="preserve"> is considered to be extremely small. </w:t>
      </w:r>
    </w:p>
    <w:p w14:paraId="1F1BB02C" w14:textId="20397B1A" w:rsidR="00C51406" w:rsidRDefault="00C51406" w:rsidP="004012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77777777" w:rsidR="00C51406" w:rsidRDefault="00C51406" w:rsidP="0076144A">
    <w:pPr>
      <w:pStyle w:val="Header"/>
      <w:jc w:val="right"/>
    </w:pPr>
    <w:r>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1"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57B80"/>
    <w:multiLevelType w:val="hybridMultilevel"/>
    <w:tmpl w:val="44420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4"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1C15A9"/>
    <w:multiLevelType w:val="hybridMultilevel"/>
    <w:tmpl w:val="6804F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47420072"/>
    <w:multiLevelType w:val="hybridMultilevel"/>
    <w:tmpl w:val="6E005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9"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E30987"/>
    <w:multiLevelType w:val="hybridMultilevel"/>
    <w:tmpl w:val="C4347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6"/>
  </w:num>
  <w:num w:numId="3">
    <w:abstractNumId w:val="19"/>
  </w:num>
  <w:num w:numId="4">
    <w:abstractNumId w:val="8"/>
  </w:num>
  <w:num w:numId="5">
    <w:abstractNumId w:val="18"/>
  </w:num>
  <w:num w:numId="6">
    <w:abstractNumId w:val="13"/>
  </w:num>
  <w:num w:numId="7">
    <w:abstractNumId w:val="31"/>
  </w:num>
  <w:num w:numId="8">
    <w:abstractNumId w:val="28"/>
  </w:num>
  <w:num w:numId="9">
    <w:abstractNumId w:val="37"/>
  </w:num>
  <w:num w:numId="10">
    <w:abstractNumId w:val="7"/>
  </w:num>
  <w:num w:numId="11">
    <w:abstractNumId w:val="35"/>
  </w:num>
  <w:num w:numId="12">
    <w:abstractNumId w:val="22"/>
  </w:num>
  <w:num w:numId="13">
    <w:abstractNumId w:val="1"/>
  </w:num>
  <w:num w:numId="14">
    <w:abstractNumId w:val="11"/>
  </w:num>
  <w:num w:numId="15">
    <w:abstractNumId w:val="25"/>
  </w:num>
  <w:num w:numId="16">
    <w:abstractNumId w:val="26"/>
  </w:num>
  <w:num w:numId="17">
    <w:abstractNumId w:val="34"/>
  </w:num>
  <w:num w:numId="18">
    <w:abstractNumId w:val="33"/>
  </w:num>
  <w:num w:numId="19">
    <w:abstractNumId w:val="30"/>
  </w:num>
  <w:num w:numId="20">
    <w:abstractNumId w:val="20"/>
  </w:num>
  <w:num w:numId="21">
    <w:abstractNumId w:val="32"/>
  </w:num>
  <w:num w:numId="22">
    <w:abstractNumId w:val="15"/>
  </w:num>
  <w:num w:numId="23">
    <w:abstractNumId w:val="6"/>
  </w:num>
  <w:num w:numId="24">
    <w:abstractNumId w:val="17"/>
  </w:num>
  <w:num w:numId="25">
    <w:abstractNumId w:val="5"/>
  </w:num>
  <w:num w:numId="26">
    <w:abstractNumId w:val="29"/>
  </w:num>
  <w:num w:numId="27">
    <w:abstractNumId w:val="3"/>
  </w:num>
  <w:num w:numId="28">
    <w:abstractNumId w:val="27"/>
  </w:num>
  <w:num w:numId="29">
    <w:abstractNumId w:val="0"/>
  </w:num>
  <w:num w:numId="30">
    <w:abstractNumId w:val="14"/>
  </w:num>
  <w:num w:numId="31">
    <w:abstractNumId w:val="9"/>
  </w:num>
  <w:num w:numId="32">
    <w:abstractNumId w:val="2"/>
  </w:num>
  <w:num w:numId="33">
    <w:abstractNumId w:val="23"/>
  </w:num>
  <w:num w:numId="34">
    <w:abstractNumId w:val="21"/>
  </w:num>
  <w:num w:numId="35">
    <w:abstractNumId w:val="16"/>
  </w:num>
  <w:num w:numId="36">
    <w:abstractNumId w:val="10"/>
  </w:num>
  <w:num w:numId="37">
    <w:abstractNumId w:val="24"/>
  </w:num>
  <w:num w:numId="38">
    <w:abstractNumId w:val="1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30721">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5&lt;/item&gt;&lt;item&gt;112&lt;/item&gt;&lt;item&gt;113&lt;/item&gt;&lt;item&gt;171&lt;/item&gt;&lt;item&gt;189&lt;/item&gt;&lt;item&gt;296&lt;/item&gt;&lt;item&gt;511&lt;/item&gt;&lt;item&gt;692&lt;/item&gt;&lt;item&gt;709&lt;/item&gt;&lt;item&gt;831&lt;/item&gt;&lt;item&gt;1281&lt;/item&gt;&lt;item&gt;1291&lt;/item&gt;&lt;item&gt;1293&lt;/item&gt;&lt;item&gt;1562&lt;/item&gt;&lt;item&gt;1658&lt;/item&gt;&lt;item&gt;1733&lt;/item&gt;&lt;item&gt;1771&lt;/item&gt;&lt;item&gt;1809&lt;/item&gt;&lt;item&gt;1906&lt;/item&gt;&lt;item&gt;1923&lt;/item&gt;&lt;item&gt;2019&lt;/item&gt;&lt;item&gt;2314&lt;/item&gt;&lt;item&gt;2354&lt;/item&gt;&lt;item&gt;2383&lt;/item&gt;&lt;item&gt;2536&lt;/item&gt;&lt;item&gt;2541&lt;/item&gt;&lt;item&gt;2802&lt;/item&gt;&lt;item&gt;2819&lt;/item&gt;&lt;item&gt;2854&lt;/item&gt;&lt;item&gt;2901&lt;/item&gt;&lt;item&gt;2943&lt;/item&gt;&lt;item&gt;2953&lt;/item&gt;&lt;item&gt;2969&lt;/item&gt;&lt;item&gt;2996&lt;/item&gt;&lt;item&gt;2999&lt;/item&gt;&lt;item&gt;3000&lt;/item&gt;&lt;item&gt;3001&lt;/item&gt;&lt;item&gt;3035&lt;/item&gt;&lt;item&gt;3036&lt;/item&gt;&lt;item&gt;303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E87"/>
    <w:rsid w:val="00024F3D"/>
    <w:rsid w:val="00024FA4"/>
    <w:rsid w:val="00025588"/>
    <w:rsid w:val="00025D94"/>
    <w:rsid w:val="00026055"/>
    <w:rsid w:val="00026366"/>
    <w:rsid w:val="000268F2"/>
    <w:rsid w:val="00026B1E"/>
    <w:rsid w:val="00027198"/>
    <w:rsid w:val="00027C18"/>
    <w:rsid w:val="00027C5F"/>
    <w:rsid w:val="00030CAE"/>
    <w:rsid w:val="00030D7F"/>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A3D"/>
    <w:rsid w:val="00103A60"/>
    <w:rsid w:val="00103AB6"/>
    <w:rsid w:val="001041A5"/>
    <w:rsid w:val="00104429"/>
    <w:rsid w:val="001046F7"/>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05AF"/>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5C27"/>
    <w:rsid w:val="00266277"/>
    <w:rsid w:val="00266CBC"/>
    <w:rsid w:val="00270371"/>
    <w:rsid w:val="00270471"/>
    <w:rsid w:val="002709FF"/>
    <w:rsid w:val="00270EEE"/>
    <w:rsid w:val="002712A1"/>
    <w:rsid w:val="00271D43"/>
    <w:rsid w:val="00272C36"/>
    <w:rsid w:val="00272DAF"/>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715"/>
    <w:rsid w:val="0033092E"/>
    <w:rsid w:val="00330E4F"/>
    <w:rsid w:val="00330EF9"/>
    <w:rsid w:val="00330FAF"/>
    <w:rsid w:val="00330FCB"/>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C36"/>
    <w:rsid w:val="003D7D07"/>
    <w:rsid w:val="003E011E"/>
    <w:rsid w:val="003E01A7"/>
    <w:rsid w:val="003E09C3"/>
    <w:rsid w:val="003E11D9"/>
    <w:rsid w:val="003E1426"/>
    <w:rsid w:val="003E18C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F021B"/>
    <w:rsid w:val="003F03C1"/>
    <w:rsid w:val="003F03FA"/>
    <w:rsid w:val="003F0680"/>
    <w:rsid w:val="003F06E3"/>
    <w:rsid w:val="003F1EA1"/>
    <w:rsid w:val="003F2041"/>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B4"/>
    <w:rsid w:val="00431A6E"/>
    <w:rsid w:val="00431ACF"/>
    <w:rsid w:val="00431B70"/>
    <w:rsid w:val="004332E7"/>
    <w:rsid w:val="004336EB"/>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DCC"/>
    <w:rsid w:val="005201E6"/>
    <w:rsid w:val="00520367"/>
    <w:rsid w:val="00521761"/>
    <w:rsid w:val="00521B5B"/>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115"/>
    <w:rsid w:val="005E6E6C"/>
    <w:rsid w:val="005E70A5"/>
    <w:rsid w:val="005F0202"/>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424"/>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EED"/>
    <w:rsid w:val="007750F4"/>
    <w:rsid w:val="00775429"/>
    <w:rsid w:val="00775CA9"/>
    <w:rsid w:val="00776806"/>
    <w:rsid w:val="0077691C"/>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907"/>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642B"/>
    <w:rsid w:val="00846479"/>
    <w:rsid w:val="008465E3"/>
    <w:rsid w:val="008468DD"/>
    <w:rsid w:val="00846DC8"/>
    <w:rsid w:val="008472AD"/>
    <w:rsid w:val="008473B3"/>
    <w:rsid w:val="00847F4B"/>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09F"/>
    <w:rsid w:val="008F333B"/>
    <w:rsid w:val="008F4480"/>
    <w:rsid w:val="008F4C48"/>
    <w:rsid w:val="008F5014"/>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099"/>
    <w:rsid w:val="009126C2"/>
    <w:rsid w:val="00912CC1"/>
    <w:rsid w:val="00913058"/>
    <w:rsid w:val="0091338A"/>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646"/>
    <w:rsid w:val="0097473E"/>
    <w:rsid w:val="00974A8C"/>
    <w:rsid w:val="00974D6A"/>
    <w:rsid w:val="00974F34"/>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2B66"/>
    <w:rsid w:val="00A73578"/>
    <w:rsid w:val="00A73E0A"/>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281"/>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765"/>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0FB"/>
    <w:rsid w:val="00B265E3"/>
    <w:rsid w:val="00B268F7"/>
    <w:rsid w:val="00B26A34"/>
    <w:rsid w:val="00B2767A"/>
    <w:rsid w:val="00B276AF"/>
    <w:rsid w:val="00B302BD"/>
    <w:rsid w:val="00B30A53"/>
    <w:rsid w:val="00B30BEB"/>
    <w:rsid w:val="00B30F3B"/>
    <w:rsid w:val="00B3117B"/>
    <w:rsid w:val="00B31675"/>
    <w:rsid w:val="00B3184B"/>
    <w:rsid w:val="00B3259C"/>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26C"/>
    <w:rsid w:val="00CE53C0"/>
    <w:rsid w:val="00CE540B"/>
    <w:rsid w:val="00CE5B90"/>
    <w:rsid w:val="00CE6005"/>
    <w:rsid w:val="00CE636F"/>
    <w:rsid w:val="00CE6C3C"/>
    <w:rsid w:val="00CE6EC9"/>
    <w:rsid w:val="00CE71F3"/>
    <w:rsid w:val="00CE725B"/>
    <w:rsid w:val="00CE7291"/>
    <w:rsid w:val="00CE76D8"/>
    <w:rsid w:val="00CF0D4D"/>
    <w:rsid w:val="00CF0F5B"/>
    <w:rsid w:val="00CF12AF"/>
    <w:rsid w:val="00CF15DC"/>
    <w:rsid w:val="00CF2CB6"/>
    <w:rsid w:val="00CF2CBC"/>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77C"/>
    <w:rsid w:val="00DD3BD1"/>
    <w:rsid w:val="00DD3F82"/>
    <w:rsid w:val="00DD463A"/>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6E5"/>
    <w:rsid w:val="00E4707F"/>
    <w:rsid w:val="00E47378"/>
    <w:rsid w:val="00E473FA"/>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760"/>
    <w:rsid w:val="00ED0794"/>
    <w:rsid w:val="00ED081C"/>
    <w:rsid w:val="00ED09AC"/>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F080F"/>
    <w:rsid w:val="00EF0F1A"/>
    <w:rsid w:val="00EF1120"/>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0F34"/>
    <w:rsid w:val="00F11079"/>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D86"/>
    <w:rsid w:val="00F321AD"/>
    <w:rsid w:val="00F32533"/>
    <w:rsid w:val="00F32CFB"/>
    <w:rsid w:val="00F32DC1"/>
    <w:rsid w:val="00F333B1"/>
    <w:rsid w:val="00F334B5"/>
    <w:rsid w:val="00F33645"/>
    <w:rsid w:val="00F337D1"/>
    <w:rsid w:val="00F3383C"/>
    <w:rsid w:val="00F34451"/>
    <w:rsid w:val="00F34C4C"/>
    <w:rsid w:val="00F34D30"/>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5ED"/>
    <w:rsid w:val="00F54689"/>
    <w:rsid w:val="00F54781"/>
    <w:rsid w:val="00F54FAD"/>
    <w:rsid w:val="00F5577A"/>
    <w:rsid w:val="00F56415"/>
    <w:rsid w:val="00F565F5"/>
    <w:rsid w:val="00F5678D"/>
    <w:rsid w:val="00F569D3"/>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4F"/>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49D116DD"/>
  <w14:defaultImageDpi w14:val="96"/>
  <w15:docId w15:val="{B5FC7534-C6AD-8849-BA8F-32EF010C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coverytrial.net" TargetMode="External"/><Relationship Id="rId18" Type="http://schemas.openxmlformats.org/officeDocument/2006/relationships/hyperlink" Target="http://www.recoverytrial.net" TargetMode="External"/><Relationship Id="rId3" Type="http://schemas.openxmlformats.org/officeDocument/2006/relationships/customXml" Target="../customXml/item3.xml"/><Relationship Id="rId21" Type="http://schemas.openxmlformats.org/officeDocument/2006/relationships/hyperlink" Target="http://www.recoverytrial.net" TargetMode="Externa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clinicaltrials.gov/ct2/show/NCT00202878" TargetMode="Externa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recoverytrial@ndph.ox.ac.uk"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www.w3.org/XML/1998/namespace"/>
    <ds:schemaRef ds:uri="07b64a12-c14a-4a19-9dcb-6351a43e3aea"/>
    <ds:schemaRef ds:uri="http://schemas.microsoft.com/office/2006/metadata/properties"/>
    <ds:schemaRef ds:uri="6a5b09a2-01d5-4a1b-bc34-60f247c83f3d"/>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5.xml><?xml version="1.0" encoding="utf-8"?>
<ds:datastoreItem xmlns:ds="http://schemas.openxmlformats.org/officeDocument/2006/customXml" ds:itemID="{A89B504D-7006-48B5-BF98-E4ED0189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39</Pages>
  <Words>14258</Words>
  <Characters>100823</Characters>
  <Application>Microsoft Office Word</Application>
  <DocSecurity>0</DocSecurity>
  <Lines>840</Lines>
  <Paragraphs>229</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2020-11-18T21:16:00Z</cp:lastPrinted>
  <dcterms:created xsi:type="dcterms:W3CDTF">2020-11-21T12:04:00Z</dcterms:created>
  <dcterms:modified xsi:type="dcterms:W3CDTF">2020-11-21T13:00:00Z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